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3ECA" w:rsidRPr="00EA60F3" w:rsidRDefault="00AD3ECA" w:rsidP="00AD3ECA">
      <w:pPr>
        <w:ind w:right="142"/>
        <w:jc w:val="both"/>
        <w:rPr>
          <w:rFonts w:ascii="Tahoma" w:hAnsi="Tahoma" w:cs="Tahoma"/>
          <w:sz w:val="24"/>
          <w:szCs w:val="24"/>
        </w:rPr>
      </w:pPr>
    </w:p>
    <w:p w:rsidR="00AD3ECA" w:rsidRPr="002A7147" w:rsidRDefault="00AD3ECA" w:rsidP="00AD3ECA">
      <w:pPr>
        <w:ind w:right="142"/>
        <w:jc w:val="center"/>
        <w:rPr>
          <w:sz w:val="22"/>
          <w:szCs w:val="22"/>
        </w:rPr>
      </w:pPr>
    </w:p>
    <w:p w:rsidR="00AD3ECA" w:rsidRPr="002A7147" w:rsidRDefault="00AD3ECA" w:rsidP="00AD3ECA">
      <w:pPr>
        <w:tabs>
          <w:tab w:val="left" w:pos="708"/>
        </w:tabs>
        <w:spacing w:before="40"/>
        <w:ind w:left="709"/>
        <w:jc w:val="both"/>
        <w:rPr>
          <w:b/>
          <w:noProof/>
          <w:sz w:val="22"/>
          <w:szCs w:val="22"/>
        </w:rPr>
      </w:pPr>
      <w:r w:rsidRPr="002A7147">
        <w:rPr>
          <w:b/>
          <w:noProof/>
          <w:sz w:val="22"/>
          <w:szCs w:val="22"/>
          <w:lang w:eastAsia="cs-CZ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-729615</wp:posOffset>
            </wp:positionH>
            <wp:positionV relativeFrom="paragraph">
              <wp:posOffset>-648335</wp:posOffset>
            </wp:positionV>
            <wp:extent cx="1095375" cy="3829050"/>
            <wp:effectExtent l="19050" t="0" r="9525" b="0"/>
            <wp:wrapNone/>
            <wp:docPr id="1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382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A7147">
        <w:rPr>
          <w:b/>
          <w:sz w:val="22"/>
          <w:szCs w:val="22"/>
        </w:rPr>
        <w:t>Středočeský kraj</w:t>
      </w:r>
    </w:p>
    <w:p w:rsidR="00AD3ECA" w:rsidRPr="002A7147" w:rsidRDefault="00DE2C1D" w:rsidP="00AD3ECA">
      <w:pPr>
        <w:tabs>
          <w:tab w:val="left" w:pos="708"/>
        </w:tabs>
        <w:spacing w:before="40"/>
        <w:ind w:left="709"/>
        <w:jc w:val="both"/>
        <w:rPr>
          <w:noProof/>
          <w:sz w:val="22"/>
          <w:szCs w:val="22"/>
        </w:rPr>
      </w:pPr>
      <w:r>
        <w:rPr>
          <w:b/>
          <w:noProof/>
          <w:sz w:val="22"/>
          <w:szCs w:val="22"/>
        </w:rPr>
        <w:pict>
          <v:rect id="Rectangle 2" o:spid="_x0000_s1026" style="position:absolute;left:0;text-align:left;margin-left:-78.55pt;margin-top:227.8pt;width:271.25pt;height:37.7pt;rotation:-90;z-index:251658240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" o:allowincell="f" filled="f" stroked="f" strokecolor="white" strokeweight="1pt">
            <v:fill opacity="52428f"/>
            <v:textbox style="layout-flow:vertical;mso-layout-flow-alt:bottom-to-top;mso-next-textbox:#Rectangle 2" inset="1mm,1mm,1mm,1mm">
              <w:txbxContent>
                <w:p w:rsidR="00566AB9" w:rsidRDefault="00566AB9" w:rsidP="00AD3ECA">
                  <w:pPr>
                    <w:pStyle w:val="Default"/>
                    <w:jc w:val="right"/>
                    <w:rPr>
                      <w:sz w:val="18"/>
                      <w:szCs w:val="18"/>
                    </w:rPr>
                  </w:pPr>
                </w:p>
                <w:p w:rsidR="00566AB9" w:rsidRDefault="00566AB9" w:rsidP="00AD3ECA">
                  <w:pPr>
                    <w:pStyle w:val="Default"/>
                    <w:jc w:val="right"/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  <w:t>SMLOUVA O ZŘÍZENÍ PRÁVA STAVBY</w:t>
                  </w:r>
                </w:p>
              </w:txbxContent>
            </v:textbox>
            <w10:wrap anchorx="page" anchory="page"/>
          </v:rect>
        </w:pict>
      </w:r>
      <w:r w:rsidR="00AD3ECA" w:rsidRPr="002A7147">
        <w:rPr>
          <w:noProof/>
          <w:sz w:val="22"/>
          <w:szCs w:val="22"/>
        </w:rPr>
        <w:t>se sídlem:</w:t>
      </w:r>
      <w:r w:rsidR="00AD3ECA" w:rsidRPr="002A7147">
        <w:rPr>
          <w:noProof/>
          <w:sz w:val="22"/>
          <w:szCs w:val="22"/>
        </w:rPr>
        <w:tab/>
      </w:r>
      <w:r w:rsidR="00AD3ECA" w:rsidRPr="002A7147">
        <w:rPr>
          <w:noProof/>
          <w:sz w:val="22"/>
          <w:szCs w:val="22"/>
        </w:rPr>
        <w:tab/>
        <w:t>Zborovská 11, Praha 5, Smíchov</w:t>
      </w:r>
      <w:r w:rsidR="0041103F" w:rsidRPr="002A7147">
        <w:rPr>
          <w:noProof/>
          <w:sz w:val="22"/>
          <w:szCs w:val="22"/>
        </w:rPr>
        <w:t>,</w:t>
      </w:r>
      <w:r w:rsidR="00AD3ECA" w:rsidRPr="002A7147">
        <w:rPr>
          <w:noProof/>
          <w:sz w:val="22"/>
          <w:szCs w:val="22"/>
        </w:rPr>
        <w:t xml:space="preserve"> PSČ: 150 21  </w:t>
      </w:r>
    </w:p>
    <w:p w:rsidR="00AD3ECA" w:rsidRPr="002A7147" w:rsidRDefault="00AD3ECA" w:rsidP="00AD3ECA">
      <w:pPr>
        <w:tabs>
          <w:tab w:val="left" w:pos="708"/>
        </w:tabs>
        <w:spacing w:before="40"/>
        <w:ind w:left="709"/>
        <w:jc w:val="both"/>
        <w:rPr>
          <w:noProof/>
          <w:sz w:val="22"/>
          <w:szCs w:val="22"/>
        </w:rPr>
      </w:pPr>
      <w:r w:rsidRPr="002A7147">
        <w:rPr>
          <w:noProof/>
          <w:sz w:val="22"/>
          <w:szCs w:val="22"/>
        </w:rPr>
        <w:t>IČO:</w:t>
      </w:r>
      <w:r w:rsidRPr="002A7147">
        <w:rPr>
          <w:noProof/>
          <w:sz w:val="22"/>
          <w:szCs w:val="22"/>
        </w:rPr>
        <w:tab/>
      </w:r>
      <w:r w:rsidRPr="002A7147">
        <w:rPr>
          <w:noProof/>
          <w:sz w:val="22"/>
          <w:szCs w:val="22"/>
        </w:rPr>
        <w:tab/>
      </w:r>
      <w:r w:rsidRPr="002A7147">
        <w:rPr>
          <w:noProof/>
          <w:sz w:val="22"/>
          <w:szCs w:val="22"/>
        </w:rPr>
        <w:tab/>
      </w:r>
      <w:r w:rsidRPr="002A7147">
        <w:rPr>
          <w:sz w:val="22"/>
          <w:szCs w:val="22"/>
        </w:rPr>
        <w:t>70891095</w:t>
      </w:r>
    </w:p>
    <w:p w:rsidR="00AD3ECA" w:rsidRPr="002A7147" w:rsidRDefault="00AD3ECA" w:rsidP="00AD3ECA">
      <w:pPr>
        <w:tabs>
          <w:tab w:val="left" w:pos="708"/>
        </w:tabs>
        <w:spacing w:before="40"/>
        <w:ind w:left="709"/>
        <w:jc w:val="both"/>
        <w:rPr>
          <w:sz w:val="22"/>
          <w:szCs w:val="22"/>
        </w:rPr>
      </w:pPr>
      <w:r w:rsidRPr="002A7147">
        <w:rPr>
          <w:noProof/>
          <w:sz w:val="22"/>
          <w:szCs w:val="22"/>
        </w:rPr>
        <w:t>DIČ:</w:t>
      </w:r>
      <w:r w:rsidRPr="002A7147">
        <w:rPr>
          <w:noProof/>
          <w:sz w:val="22"/>
          <w:szCs w:val="22"/>
        </w:rPr>
        <w:tab/>
      </w:r>
      <w:r w:rsidRPr="002A7147">
        <w:rPr>
          <w:noProof/>
          <w:sz w:val="22"/>
          <w:szCs w:val="22"/>
        </w:rPr>
        <w:tab/>
      </w:r>
      <w:r w:rsidRPr="002A7147">
        <w:rPr>
          <w:noProof/>
          <w:sz w:val="22"/>
          <w:szCs w:val="22"/>
        </w:rPr>
        <w:tab/>
      </w:r>
      <w:r w:rsidRPr="002A7147">
        <w:rPr>
          <w:sz w:val="22"/>
          <w:szCs w:val="22"/>
        </w:rPr>
        <w:t>CZ70891095</w:t>
      </w:r>
    </w:p>
    <w:p w:rsidR="00AD3ECA" w:rsidRPr="002A7147" w:rsidRDefault="00AD3ECA" w:rsidP="00AD3ECA">
      <w:pPr>
        <w:tabs>
          <w:tab w:val="left" w:pos="708"/>
        </w:tabs>
        <w:spacing w:before="40"/>
        <w:ind w:left="709"/>
        <w:jc w:val="both"/>
        <w:rPr>
          <w:b/>
          <w:sz w:val="22"/>
          <w:szCs w:val="22"/>
          <w:highlight w:val="green"/>
        </w:rPr>
      </w:pPr>
      <w:r w:rsidRPr="002A7147">
        <w:rPr>
          <w:sz w:val="22"/>
          <w:szCs w:val="22"/>
        </w:rPr>
        <w:t xml:space="preserve">zastoupený </w:t>
      </w:r>
      <w:r w:rsidRPr="002A7147">
        <w:rPr>
          <w:b/>
          <w:noProof/>
          <w:sz w:val="22"/>
          <w:szCs w:val="22"/>
        </w:rPr>
        <w:t xml:space="preserve">Krajskou správou a údržbou silnic Středočeského kraje, </w:t>
      </w:r>
      <w:r w:rsidR="0041103F" w:rsidRPr="002A7147">
        <w:rPr>
          <w:b/>
          <w:noProof/>
          <w:sz w:val="22"/>
          <w:szCs w:val="22"/>
        </w:rPr>
        <w:t>příspěvkovou</w:t>
      </w:r>
      <w:r w:rsidRPr="002A7147">
        <w:rPr>
          <w:b/>
          <w:noProof/>
          <w:sz w:val="22"/>
          <w:szCs w:val="22"/>
        </w:rPr>
        <w:t xml:space="preserve"> organizac</w:t>
      </w:r>
      <w:r w:rsidR="0041103F" w:rsidRPr="002A7147">
        <w:rPr>
          <w:b/>
          <w:noProof/>
          <w:sz w:val="22"/>
          <w:szCs w:val="22"/>
        </w:rPr>
        <w:t>í</w:t>
      </w:r>
      <w:r w:rsidRPr="002A7147" w:rsidDel="00A248B6">
        <w:rPr>
          <w:b/>
          <w:sz w:val="22"/>
          <w:szCs w:val="22"/>
          <w:highlight w:val="green"/>
        </w:rPr>
        <w:t xml:space="preserve"> </w:t>
      </w:r>
    </w:p>
    <w:p w:rsidR="00AD3ECA" w:rsidRPr="002A7147" w:rsidRDefault="00AD3ECA" w:rsidP="00AD3ECA">
      <w:pPr>
        <w:tabs>
          <w:tab w:val="left" w:pos="708"/>
        </w:tabs>
        <w:spacing w:before="40"/>
        <w:ind w:left="709"/>
        <w:jc w:val="both"/>
        <w:rPr>
          <w:noProof/>
          <w:sz w:val="22"/>
          <w:szCs w:val="22"/>
        </w:rPr>
      </w:pPr>
      <w:r w:rsidRPr="002A7147">
        <w:rPr>
          <w:noProof/>
          <w:sz w:val="22"/>
          <w:szCs w:val="22"/>
        </w:rPr>
        <w:t>se sídlem:</w:t>
      </w:r>
      <w:r w:rsidRPr="002A7147">
        <w:rPr>
          <w:noProof/>
          <w:sz w:val="22"/>
          <w:szCs w:val="22"/>
        </w:rPr>
        <w:tab/>
      </w:r>
      <w:r w:rsidRPr="002A7147">
        <w:rPr>
          <w:noProof/>
          <w:sz w:val="22"/>
          <w:szCs w:val="22"/>
        </w:rPr>
        <w:tab/>
      </w:r>
      <w:r w:rsidRPr="002A7147">
        <w:rPr>
          <w:sz w:val="22"/>
          <w:szCs w:val="22"/>
        </w:rPr>
        <w:t>Zborovská 81/11, Praha 5, Smíchov</w:t>
      </w:r>
      <w:r w:rsidR="0041103F" w:rsidRPr="002A7147">
        <w:rPr>
          <w:sz w:val="22"/>
          <w:szCs w:val="22"/>
        </w:rPr>
        <w:t>,</w:t>
      </w:r>
      <w:r w:rsidRPr="002A7147">
        <w:rPr>
          <w:sz w:val="22"/>
          <w:szCs w:val="22"/>
        </w:rPr>
        <w:t xml:space="preserve"> PSČ: 150 00</w:t>
      </w:r>
      <w:r w:rsidRPr="002A7147" w:rsidDel="00A248B6">
        <w:rPr>
          <w:b/>
          <w:sz w:val="22"/>
          <w:szCs w:val="22"/>
          <w:highlight w:val="green"/>
        </w:rPr>
        <w:t xml:space="preserve"> </w:t>
      </w:r>
    </w:p>
    <w:p w:rsidR="00AD3ECA" w:rsidRPr="002A7147" w:rsidRDefault="00AD3ECA" w:rsidP="00AD3ECA">
      <w:pPr>
        <w:tabs>
          <w:tab w:val="left" w:pos="2835"/>
        </w:tabs>
        <w:spacing w:before="40"/>
        <w:ind w:left="709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IČO:</w:t>
      </w:r>
      <w:r w:rsidRPr="002A7147">
        <w:rPr>
          <w:sz w:val="22"/>
          <w:szCs w:val="22"/>
        </w:rPr>
        <w:tab/>
        <w:t>00066001</w:t>
      </w:r>
    </w:p>
    <w:p w:rsidR="00AD3ECA" w:rsidRPr="002A7147" w:rsidRDefault="00AD3ECA" w:rsidP="00AD3ECA">
      <w:pPr>
        <w:tabs>
          <w:tab w:val="left" w:pos="2835"/>
        </w:tabs>
        <w:spacing w:before="40"/>
        <w:ind w:left="709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DIČ:</w:t>
      </w:r>
      <w:r w:rsidRPr="002A7147">
        <w:rPr>
          <w:sz w:val="22"/>
          <w:szCs w:val="22"/>
        </w:rPr>
        <w:tab/>
        <w:t>CZ00066001</w:t>
      </w:r>
    </w:p>
    <w:p w:rsidR="00AD3ECA" w:rsidRPr="002A7147" w:rsidDel="006B1467" w:rsidRDefault="0041103F" w:rsidP="00AD3ECA">
      <w:pPr>
        <w:tabs>
          <w:tab w:val="left" w:pos="2835"/>
        </w:tabs>
        <w:spacing w:before="40"/>
        <w:ind w:left="709"/>
        <w:jc w:val="both"/>
        <w:rPr>
          <w:del w:id="0" w:author="Krkošková Lenka" w:date="2022-07-19T09:49:00Z"/>
          <w:sz w:val="22"/>
          <w:szCs w:val="22"/>
        </w:rPr>
      </w:pPr>
      <w:r w:rsidRPr="002A7147">
        <w:rPr>
          <w:sz w:val="22"/>
          <w:szCs w:val="22"/>
        </w:rPr>
        <w:t>za kterou jedná</w:t>
      </w:r>
      <w:r w:rsidR="00C35378" w:rsidRPr="002A7147">
        <w:rPr>
          <w:sz w:val="22"/>
          <w:szCs w:val="22"/>
        </w:rPr>
        <w:t xml:space="preserve"> </w:t>
      </w:r>
      <w:ins w:id="1" w:author="Krkošková Lenka" w:date="2022-07-19T09:49:00Z">
        <w:r w:rsidR="006B1467" w:rsidRPr="006B1467">
          <w:rPr>
            <w:sz w:val="22"/>
            <w:szCs w:val="22"/>
            <w:rPrChange w:id="2" w:author="Krkošková Lenka" w:date="2022-07-19T09:49:00Z">
              <w:rPr>
                <w:sz w:val="24"/>
                <w:szCs w:val="24"/>
              </w:rPr>
            </w:rPrChange>
          </w:rPr>
          <w:t>Ing. Aleš Čermák, PhD. MBA, ředitel</w:t>
        </w:r>
      </w:ins>
      <w:del w:id="3" w:author="Krkošková Lenka" w:date="2022-07-19T09:49:00Z">
        <w:r w:rsidR="00E829ED" w:rsidRPr="00E829ED" w:rsidDel="006B1467">
          <w:rPr>
            <w:sz w:val="22"/>
            <w:szCs w:val="22"/>
          </w:rPr>
          <w:delText>Ing. Jan Lichtneger</w:delText>
        </w:r>
        <w:r w:rsidR="00AD3ECA" w:rsidRPr="002A7147" w:rsidDel="006B1467">
          <w:rPr>
            <w:sz w:val="22"/>
            <w:szCs w:val="22"/>
          </w:rPr>
          <w:delText>, ředitel</w:delText>
        </w:r>
      </w:del>
    </w:p>
    <w:p w:rsidR="00AD3ECA" w:rsidRPr="002A7147" w:rsidRDefault="00AD3ECA" w:rsidP="00AD3ECA">
      <w:pPr>
        <w:tabs>
          <w:tab w:val="left" w:pos="2835"/>
        </w:tabs>
        <w:spacing w:before="40"/>
        <w:ind w:left="709"/>
        <w:jc w:val="both"/>
        <w:rPr>
          <w:sz w:val="22"/>
          <w:szCs w:val="22"/>
        </w:rPr>
      </w:pPr>
    </w:p>
    <w:p w:rsidR="00AD3ECA" w:rsidRPr="002A7147" w:rsidRDefault="00AD3ECA" w:rsidP="00AD3ECA">
      <w:pPr>
        <w:tabs>
          <w:tab w:val="left" w:pos="709"/>
        </w:tabs>
        <w:spacing w:before="40"/>
        <w:jc w:val="both"/>
        <w:rPr>
          <w:sz w:val="22"/>
          <w:szCs w:val="22"/>
        </w:rPr>
      </w:pPr>
      <w:r w:rsidRPr="002A7147">
        <w:rPr>
          <w:sz w:val="22"/>
          <w:szCs w:val="22"/>
        </w:rPr>
        <w:tab/>
        <w:t>dále jen „</w:t>
      </w:r>
      <w:r w:rsidR="00824CE9" w:rsidRPr="002A7147">
        <w:rPr>
          <w:b/>
          <w:sz w:val="22"/>
          <w:szCs w:val="22"/>
        </w:rPr>
        <w:t>stavebník</w:t>
      </w:r>
      <w:r w:rsidRPr="002A7147">
        <w:rPr>
          <w:sz w:val="22"/>
          <w:szCs w:val="22"/>
        </w:rPr>
        <w:t>“ na straně jedné</w:t>
      </w:r>
    </w:p>
    <w:p w:rsidR="00AD3ECA" w:rsidRPr="002A7147" w:rsidRDefault="00AD3ECA" w:rsidP="00AD3ECA">
      <w:pPr>
        <w:tabs>
          <w:tab w:val="left" w:pos="709"/>
        </w:tabs>
        <w:rPr>
          <w:sz w:val="22"/>
          <w:szCs w:val="22"/>
        </w:rPr>
      </w:pPr>
    </w:p>
    <w:p w:rsidR="00AD3ECA" w:rsidRPr="002A7147" w:rsidRDefault="00AD3ECA" w:rsidP="00AD3ECA">
      <w:pPr>
        <w:tabs>
          <w:tab w:val="left" w:pos="709"/>
        </w:tabs>
        <w:rPr>
          <w:sz w:val="22"/>
          <w:szCs w:val="22"/>
        </w:rPr>
      </w:pPr>
      <w:r w:rsidRPr="002A7147">
        <w:rPr>
          <w:sz w:val="22"/>
          <w:szCs w:val="22"/>
        </w:rPr>
        <w:tab/>
        <w:t>a</w:t>
      </w:r>
    </w:p>
    <w:p w:rsidR="00AD3ECA" w:rsidRPr="002A7147" w:rsidRDefault="00AD3ECA" w:rsidP="00AD3ECA">
      <w:pPr>
        <w:tabs>
          <w:tab w:val="left" w:pos="709"/>
        </w:tabs>
        <w:rPr>
          <w:sz w:val="22"/>
          <w:szCs w:val="22"/>
        </w:rPr>
      </w:pPr>
    </w:p>
    <w:p w:rsidR="0041103F" w:rsidRPr="002A7147" w:rsidRDefault="00AD3ECA" w:rsidP="0041103F">
      <w:pPr>
        <w:spacing w:line="276" w:lineRule="auto"/>
        <w:contextualSpacing/>
        <w:rPr>
          <w:b/>
          <w:sz w:val="22"/>
          <w:szCs w:val="22"/>
        </w:rPr>
      </w:pPr>
      <w:r w:rsidRPr="002A7147">
        <w:rPr>
          <w:sz w:val="22"/>
          <w:szCs w:val="22"/>
        </w:rPr>
        <w:tab/>
      </w:r>
      <w:r w:rsidR="001F38B2" w:rsidRPr="001F38B2">
        <w:rPr>
          <w:sz w:val="22"/>
          <w:szCs w:val="22"/>
          <w:highlight w:val="green"/>
        </w:rPr>
        <w:t>bude doplněno</w:t>
      </w:r>
      <w:r w:rsidR="003C47B3" w:rsidRPr="002A7147">
        <w:rPr>
          <w:sz w:val="22"/>
          <w:szCs w:val="22"/>
        </w:rPr>
        <w:t xml:space="preserve"> </w:t>
      </w:r>
      <w:r w:rsidR="0041103F" w:rsidRPr="002A7147">
        <w:rPr>
          <w:sz w:val="22"/>
          <w:szCs w:val="22"/>
        </w:rPr>
        <w:t>[</w:t>
      </w:r>
      <w:r w:rsidR="0041103F" w:rsidRPr="002A7147">
        <w:rPr>
          <w:b/>
          <w:sz w:val="22"/>
          <w:szCs w:val="22"/>
        </w:rPr>
        <w:t>JMÉNO FYZICKÉ OSOBY]</w:t>
      </w:r>
    </w:p>
    <w:p w:rsidR="0041103F" w:rsidRPr="002A7147" w:rsidRDefault="0041103F" w:rsidP="001F38B2">
      <w:pPr>
        <w:spacing w:line="276" w:lineRule="auto"/>
        <w:ind w:firstLine="708"/>
        <w:contextualSpacing/>
        <w:rPr>
          <w:sz w:val="22"/>
          <w:szCs w:val="22"/>
        </w:rPr>
      </w:pPr>
      <w:r w:rsidRPr="002A7147">
        <w:rPr>
          <w:sz w:val="22"/>
          <w:szCs w:val="22"/>
        </w:rPr>
        <w:t xml:space="preserve">s trvalým pobytem: </w:t>
      </w:r>
      <w:r w:rsidR="003C47B3" w:rsidRPr="002A7147">
        <w:rPr>
          <w:sz w:val="22"/>
          <w:szCs w:val="22"/>
        </w:rPr>
        <w:tab/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</w:p>
    <w:p w:rsidR="0041103F" w:rsidRPr="002A7147" w:rsidRDefault="0041103F" w:rsidP="001F38B2">
      <w:pPr>
        <w:spacing w:line="276" w:lineRule="auto"/>
        <w:ind w:firstLine="708"/>
        <w:contextualSpacing/>
        <w:rPr>
          <w:sz w:val="22"/>
          <w:szCs w:val="22"/>
        </w:rPr>
      </w:pPr>
      <w:r w:rsidRPr="002A7147">
        <w:rPr>
          <w:sz w:val="22"/>
          <w:szCs w:val="22"/>
        </w:rPr>
        <w:t xml:space="preserve">r.č.: </w:t>
      </w:r>
      <w:r w:rsidR="003C47B3" w:rsidRPr="002A7147">
        <w:rPr>
          <w:sz w:val="22"/>
          <w:szCs w:val="22"/>
        </w:rPr>
        <w:tab/>
      </w:r>
      <w:r w:rsidR="003C47B3" w:rsidRPr="002A7147">
        <w:rPr>
          <w:sz w:val="22"/>
          <w:szCs w:val="22"/>
        </w:rPr>
        <w:tab/>
      </w:r>
      <w:r w:rsidR="003C47B3" w:rsidRPr="002A7147">
        <w:rPr>
          <w:sz w:val="22"/>
          <w:szCs w:val="22"/>
        </w:rPr>
        <w:tab/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</w:p>
    <w:p w:rsidR="003C47B3" w:rsidRPr="002A7147" w:rsidRDefault="003C47B3" w:rsidP="0041103F">
      <w:pPr>
        <w:spacing w:line="276" w:lineRule="auto"/>
        <w:ind w:firstLine="708"/>
        <w:contextualSpacing/>
        <w:rPr>
          <w:sz w:val="22"/>
          <w:szCs w:val="22"/>
        </w:rPr>
      </w:pPr>
      <w:r w:rsidRPr="002A7147">
        <w:rPr>
          <w:sz w:val="22"/>
          <w:szCs w:val="22"/>
        </w:rPr>
        <w:t>bankovní spojení:</w:t>
      </w:r>
      <w:r w:rsidRPr="002A7147">
        <w:rPr>
          <w:sz w:val="22"/>
          <w:szCs w:val="22"/>
        </w:rPr>
        <w:tab/>
        <w:t xml:space="preserve"> </w:t>
      </w:r>
      <w:r w:rsidR="00120EFE">
        <w:rPr>
          <w:sz w:val="22"/>
          <w:szCs w:val="22"/>
        </w:rPr>
        <w:t>……………………………………</w:t>
      </w:r>
    </w:p>
    <w:p w:rsidR="0041103F" w:rsidRPr="002A7147" w:rsidRDefault="0041103F" w:rsidP="0041103F">
      <w:pPr>
        <w:spacing w:line="276" w:lineRule="auto"/>
        <w:contextualSpacing/>
        <w:rPr>
          <w:sz w:val="22"/>
          <w:szCs w:val="22"/>
        </w:rPr>
      </w:pPr>
    </w:p>
    <w:p w:rsidR="00AD3ECA" w:rsidRPr="002A7147" w:rsidRDefault="00AD3ECA" w:rsidP="00AD3ECA">
      <w:pPr>
        <w:ind w:left="709"/>
        <w:rPr>
          <w:sz w:val="22"/>
          <w:szCs w:val="22"/>
        </w:rPr>
      </w:pPr>
    </w:p>
    <w:p w:rsidR="00AD3ECA" w:rsidRPr="002A7147" w:rsidRDefault="00AD3ECA" w:rsidP="00AD3ECA">
      <w:pPr>
        <w:tabs>
          <w:tab w:val="left" w:pos="-1985"/>
          <w:tab w:val="left" w:pos="709"/>
        </w:tabs>
        <w:spacing w:before="80"/>
        <w:rPr>
          <w:sz w:val="22"/>
          <w:szCs w:val="22"/>
        </w:rPr>
      </w:pPr>
      <w:r w:rsidRPr="002A7147">
        <w:rPr>
          <w:snapToGrid w:val="0"/>
          <w:sz w:val="22"/>
          <w:szCs w:val="22"/>
        </w:rPr>
        <w:tab/>
      </w:r>
      <w:r w:rsidRPr="002A7147">
        <w:rPr>
          <w:sz w:val="22"/>
          <w:szCs w:val="22"/>
        </w:rPr>
        <w:t>dále jen „</w:t>
      </w:r>
      <w:r w:rsidR="00824CE9" w:rsidRPr="002A7147">
        <w:rPr>
          <w:b/>
          <w:sz w:val="22"/>
          <w:szCs w:val="22"/>
        </w:rPr>
        <w:t>vlastník</w:t>
      </w:r>
      <w:r w:rsidRPr="002A7147">
        <w:rPr>
          <w:sz w:val="22"/>
          <w:szCs w:val="22"/>
        </w:rPr>
        <w:t>“ na straně druhé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i/>
          <w:szCs w:val="22"/>
        </w:rPr>
      </w:pPr>
    </w:p>
    <w:p w:rsidR="00AD3ECA" w:rsidRPr="002A7147" w:rsidRDefault="00AD3ECA" w:rsidP="00AD3ECA">
      <w:pPr>
        <w:ind w:right="142"/>
        <w:rPr>
          <w:sz w:val="22"/>
          <w:szCs w:val="22"/>
        </w:rPr>
      </w:pPr>
      <w:r w:rsidRPr="002A7147">
        <w:rPr>
          <w:sz w:val="22"/>
          <w:szCs w:val="22"/>
        </w:rPr>
        <w:t>(</w:t>
      </w:r>
      <w:r w:rsidR="00824CE9" w:rsidRPr="002A7147">
        <w:rPr>
          <w:sz w:val="22"/>
          <w:szCs w:val="22"/>
        </w:rPr>
        <w:t xml:space="preserve">stavebník a vlastník </w:t>
      </w:r>
      <w:r w:rsidRPr="002A7147">
        <w:rPr>
          <w:sz w:val="22"/>
          <w:szCs w:val="22"/>
        </w:rPr>
        <w:t>společně dále též označován</w:t>
      </w:r>
      <w:r w:rsidR="00E96E8A" w:rsidRPr="002A7147">
        <w:rPr>
          <w:sz w:val="22"/>
          <w:szCs w:val="22"/>
        </w:rPr>
        <w:t>i</w:t>
      </w:r>
      <w:r w:rsidRPr="002A7147">
        <w:rPr>
          <w:sz w:val="22"/>
          <w:szCs w:val="22"/>
        </w:rPr>
        <w:t xml:space="preserve"> jako „</w:t>
      </w:r>
      <w:r w:rsidRPr="002A7147">
        <w:rPr>
          <w:b/>
          <w:sz w:val="22"/>
          <w:szCs w:val="22"/>
        </w:rPr>
        <w:t>smluvní strany</w:t>
      </w:r>
      <w:r w:rsidRPr="002A7147">
        <w:rPr>
          <w:sz w:val="22"/>
          <w:szCs w:val="22"/>
        </w:rPr>
        <w:t>“)</w:t>
      </w:r>
    </w:p>
    <w:p w:rsidR="00AD3ECA" w:rsidRPr="002A7147" w:rsidRDefault="00AD3ECA" w:rsidP="00AD3ECA">
      <w:pPr>
        <w:ind w:right="142"/>
        <w:jc w:val="both"/>
        <w:rPr>
          <w:sz w:val="22"/>
          <w:szCs w:val="22"/>
        </w:rPr>
      </w:pPr>
    </w:p>
    <w:p w:rsidR="00AD3ECA" w:rsidRPr="002A7147" w:rsidRDefault="00AD3ECA" w:rsidP="00AD3ECA">
      <w:pPr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uzavřeli níže uvedeného dne, měsíce a roku</w:t>
      </w:r>
    </w:p>
    <w:p w:rsidR="00AD3ECA" w:rsidRPr="002A7147" w:rsidRDefault="00AD3ECA" w:rsidP="00AD3ECA">
      <w:pPr>
        <w:ind w:right="142"/>
        <w:jc w:val="both"/>
        <w:rPr>
          <w:sz w:val="22"/>
          <w:szCs w:val="22"/>
        </w:rPr>
      </w:pPr>
    </w:p>
    <w:p w:rsidR="00AD3ECA" w:rsidRPr="002A7147" w:rsidRDefault="00AD3ECA" w:rsidP="00AD3ECA">
      <w:pPr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v souladu s ustanovením</w:t>
      </w:r>
      <w:r w:rsidR="00ED4FF0" w:rsidRPr="002A7147">
        <w:rPr>
          <w:sz w:val="22"/>
          <w:szCs w:val="22"/>
        </w:rPr>
        <w:t>i</w:t>
      </w:r>
      <w:r w:rsidR="00824CE9" w:rsidRPr="002A7147">
        <w:rPr>
          <w:sz w:val="22"/>
          <w:szCs w:val="22"/>
        </w:rPr>
        <w:t xml:space="preserve"> § 1240</w:t>
      </w:r>
      <w:r w:rsidRPr="002A7147">
        <w:rPr>
          <w:sz w:val="22"/>
          <w:szCs w:val="22"/>
        </w:rPr>
        <w:t xml:space="preserve"> a násl</w:t>
      </w:r>
      <w:r w:rsidR="00ED4FF0" w:rsidRPr="002A7147">
        <w:rPr>
          <w:sz w:val="22"/>
          <w:szCs w:val="22"/>
        </w:rPr>
        <w:t>.</w:t>
      </w:r>
      <w:r w:rsidRPr="002A7147">
        <w:rPr>
          <w:sz w:val="22"/>
          <w:szCs w:val="22"/>
        </w:rPr>
        <w:t xml:space="preserve"> zákona č. 89/2012 Sb., občanský zákoník</w:t>
      </w:r>
      <w:r w:rsidR="00E96E8A" w:rsidRPr="002A7147">
        <w:rPr>
          <w:sz w:val="22"/>
          <w:szCs w:val="22"/>
        </w:rPr>
        <w:t>, ve znění pozdějších předpisů</w:t>
      </w:r>
      <w:r w:rsidRPr="002A7147">
        <w:rPr>
          <w:sz w:val="22"/>
          <w:szCs w:val="22"/>
        </w:rPr>
        <w:t xml:space="preserve"> (dále jen „</w:t>
      </w:r>
      <w:r w:rsidRPr="002A7147">
        <w:rPr>
          <w:b/>
          <w:sz w:val="22"/>
          <w:szCs w:val="22"/>
        </w:rPr>
        <w:t>Občanský zákoník</w:t>
      </w:r>
      <w:r w:rsidRPr="002A7147">
        <w:rPr>
          <w:sz w:val="22"/>
          <w:szCs w:val="22"/>
        </w:rPr>
        <w:t>“)</w:t>
      </w:r>
      <w:r w:rsidR="00ED4FF0" w:rsidRPr="002A7147">
        <w:rPr>
          <w:sz w:val="22"/>
          <w:szCs w:val="22"/>
        </w:rPr>
        <w:t xml:space="preserve"> a v souladu s § 17 </w:t>
      </w:r>
      <w:r w:rsidR="00ED4FF0" w:rsidRPr="002A7147">
        <w:rPr>
          <w:color w:val="000000"/>
          <w:sz w:val="22"/>
          <w:szCs w:val="22"/>
        </w:rPr>
        <w:t xml:space="preserve">zákona č. 13/1997 Sb., o pozemních komunikacích, </w:t>
      </w:r>
      <w:r w:rsidR="00ED4FF0" w:rsidRPr="002A7147">
        <w:rPr>
          <w:sz w:val="22"/>
          <w:szCs w:val="22"/>
        </w:rPr>
        <w:t>ve znění pozdějších předpisů</w:t>
      </w:r>
      <w:r w:rsidRPr="002A7147">
        <w:rPr>
          <w:sz w:val="22"/>
          <w:szCs w:val="22"/>
        </w:rPr>
        <w:t xml:space="preserve">, tuto </w:t>
      </w:r>
    </w:p>
    <w:p w:rsidR="00AD3ECA" w:rsidRPr="002A7147" w:rsidRDefault="00AD3ECA" w:rsidP="00AD3ECA">
      <w:pPr>
        <w:ind w:right="142"/>
        <w:jc w:val="both"/>
        <w:rPr>
          <w:sz w:val="22"/>
          <w:szCs w:val="22"/>
        </w:rPr>
      </w:pPr>
    </w:p>
    <w:p w:rsidR="00E96E8A" w:rsidRPr="002A7147" w:rsidRDefault="00E96E8A" w:rsidP="00AD3ECA">
      <w:pPr>
        <w:ind w:right="142"/>
        <w:jc w:val="both"/>
        <w:rPr>
          <w:sz w:val="22"/>
          <w:szCs w:val="22"/>
        </w:rPr>
      </w:pPr>
    </w:p>
    <w:p w:rsidR="00D624CC" w:rsidRPr="002A7147" w:rsidRDefault="00D624CC" w:rsidP="00AD3ECA">
      <w:pPr>
        <w:ind w:right="142"/>
        <w:jc w:val="center"/>
        <w:rPr>
          <w:b/>
          <w:sz w:val="22"/>
          <w:szCs w:val="22"/>
        </w:rPr>
      </w:pPr>
      <w:r w:rsidRPr="002A7147">
        <w:rPr>
          <w:b/>
          <w:sz w:val="22"/>
          <w:szCs w:val="22"/>
        </w:rPr>
        <w:t>s</w:t>
      </w:r>
      <w:r w:rsidR="00AD3ECA" w:rsidRPr="002A7147">
        <w:rPr>
          <w:b/>
          <w:sz w:val="22"/>
          <w:szCs w:val="22"/>
        </w:rPr>
        <w:t xml:space="preserve">mlouvu o zřízení </w:t>
      </w:r>
      <w:r w:rsidR="00EB6E45" w:rsidRPr="002A7147">
        <w:rPr>
          <w:b/>
          <w:sz w:val="22"/>
          <w:szCs w:val="22"/>
        </w:rPr>
        <w:t>práva stavby</w:t>
      </w:r>
    </w:p>
    <w:p w:rsidR="001264DD" w:rsidRPr="002A7147" w:rsidRDefault="00AD3ECA" w:rsidP="00AD3ECA">
      <w:pPr>
        <w:ind w:right="142"/>
        <w:jc w:val="center"/>
        <w:rPr>
          <w:sz w:val="22"/>
          <w:szCs w:val="22"/>
        </w:rPr>
      </w:pPr>
      <w:r w:rsidRPr="002A7147">
        <w:rPr>
          <w:sz w:val="22"/>
          <w:szCs w:val="22"/>
        </w:rPr>
        <w:t>(dále jen „</w:t>
      </w:r>
      <w:r w:rsidRPr="002A7147">
        <w:rPr>
          <w:b/>
          <w:sz w:val="22"/>
          <w:szCs w:val="22"/>
        </w:rPr>
        <w:t>smlouva</w:t>
      </w:r>
      <w:r w:rsidRPr="002A7147">
        <w:rPr>
          <w:sz w:val="22"/>
          <w:szCs w:val="22"/>
        </w:rPr>
        <w:t>“)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rPr>
          <w:bCs/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2A7147">
        <w:rPr>
          <w:b/>
          <w:bCs/>
          <w:szCs w:val="22"/>
        </w:rPr>
        <w:t>I.</w:t>
      </w:r>
    </w:p>
    <w:p w:rsidR="00AD3ECA" w:rsidRPr="002A7147" w:rsidRDefault="003964A3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2A7147">
        <w:rPr>
          <w:b/>
          <w:bCs/>
          <w:szCs w:val="22"/>
        </w:rPr>
        <w:t>Úvodní ustanovení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Pr="002A7147" w:rsidRDefault="00824CE9" w:rsidP="0053726E">
      <w:pPr>
        <w:pStyle w:val="Zkladntext21"/>
        <w:numPr>
          <w:ilvl w:val="0"/>
          <w:numId w:val="6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57" w:right="142"/>
        <w:jc w:val="both"/>
        <w:rPr>
          <w:szCs w:val="22"/>
        </w:rPr>
      </w:pPr>
      <w:r w:rsidRPr="002A7147">
        <w:rPr>
          <w:szCs w:val="22"/>
        </w:rPr>
        <w:t>Vlastník</w:t>
      </w:r>
      <w:r w:rsidR="00AD3ECA" w:rsidRPr="002A7147">
        <w:rPr>
          <w:szCs w:val="22"/>
        </w:rPr>
        <w:t xml:space="preserve"> je výlučným vlastníkem </w:t>
      </w:r>
      <w:r w:rsidR="00AD3ECA" w:rsidRPr="00E73FE8">
        <w:rPr>
          <w:szCs w:val="22"/>
          <w:highlight w:val="yellow"/>
        </w:rPr>
        <w:t>pozemku</w:t>
      </w:r>
      <w:r w:rsidR="00AD3ECA" w:rsidRPr="002A7147">
        <w:rPr>
          <w:szCs w:val="22"/>
        </w:rPr>
        <w:t xml:space="preserve"> parc. č. </w:t>
      </w:r>
      <w:r w:rsidR="001F38B2" w:rsidRPr="001F38B2">
        <w:rPr>
          <w:szCs w:val="22"/>
          <w:highlight w:val="green"/>
        </w:rPr>
        <w:t>bude doplněno</w:t>
      </w:r>
      <w:r w:rsidR="001F38B2" w:rsidRPr="002A7147">
        <w:rPr>
          <w:szCs w:val="22"/>
        </w:rPr>
        <w:t xml:space="preserve"> </w:t>
      </w:r>
      <w:r w:rsidR="00AD3ECA" w:rsidRPr="002A7147">
        <w:rPr>
          <w:szCs w:val="22"/>
        </w:rPr>
        <w:t xml:space="preserve">, o výměře </w:t>
      </w:r>
      <w:r w:rsidR="001F38B2" w:rsidRPr="001F38B2">
        <w:rPr>
          <w:szCs w:val="22"/>
          <w:highlight w:val="green"/>
        </w:rPr>
        <w:t>bude doplněno</w:t>
      </w:r>
      <w:r w:rsidR="001F38B2" w:rsidRPr="002A7147">
        <w:rPr>
          <w:szCs w:val="22"/>
        </w:rPr>
        <w:t xml:space="preserve"> </w:t>
      </w:r>
      <w:r w:rsidR="00AD3ECA" w:rsidRPr="002A7147">
        <w:rPr>
          <w:szCs w:val="22"/>
        </w:rPr>
        <w:t>m</w:t>
      </w:r>
      <w:r w:rsidR="00AD3ECA" w:rsidRPr="002A7147">
        <w:rPr>
          <w:szCs w:val="22"/>
          <w:vertAlign w:val="superscript"/>
        </w:rPr>
        <w:t>2</w:t>
      </w:r>
      <w:r w:rsidR="00AD3ECA" w:rsidRPr="002A7147">
        <w:rPr>
          <w:szCs w:val="22"/>
        </w:rPr>
        <w:t>, který je zapsán na listu vlastnictví č</w:t>
      </w:r>
      <w:r w:rsidR="001F40AF" w:rsidRPr="002A7147">
        <w:rPr>
          <w:szCs w:val="22"/>
        </w:rPr>
        <w:t>.</w:t>
      </w:r>
      <w:r w:rsidR="009343EE" w:rsidRPr="002A7147">
        <w:rPr>
          <w:szCs w:val="22"/>
        </w:rPr>
        <w:t xml:space="preserve"> </w:t>
      </w:r>
      <w:r w:rsidR="001F38B2" w:rsidRPr="001F38B2">
        <w:rPr>
          <w:szCs w:val="22"/>
          <w:highlight w:val="green"/>
        </w:rPr>
        <w:t>bude doplněno</w:t>
      </w:r>
      <w:r w:rsidR="001F38B2" w:rsidRPr="002A7147">
        <w:rPr>
          <w:szCs w:val="22"/>
        </w:rPr>
        <w:t xml:space="preserve"> </w:t>
      </w:r>
      <w:r w:rsidR="00AD3ECA" w:rsidRPr="002A7147">
        <w:rPr>
          <w:szCs w:val="22"/>
        </w:rPr>
        <w:t xml:space="preserve">, pro obec </w:t>
      </w:r>
      <w:r w:rsidR="001F38B2" w:rsidRPr="001F38B2">
        <w:rPr>
          <w:szCs w:val="22"/>
          <w:highlight w:val="green"/>
        </w:rPr>
        <w:t>bude doplněno</w:t>
      </w:r>
      <w:r w:rsidR="001F38B2" w:rsidRPr="002A7147">
        <w:rPr>
          <w:szCs w:val="22"/>
        </w:rPr>
        <w:t xml:space="preserve"> </w:t>
      </w:r>
      <w:r w:rsidR="00AD3ECA" w:rsidRPr="002A7147">
        <w:rPr>
          <w:szCs w:val="22"/>
        </w:rPr>
        <w:t xml:space="preserve">a katastrální území </w:t>
      </w:r>
      <w:r w:rsidR="001F38B2" w:rsidRPr="001F38B2">
        <w:rPr>
          <w:szCs w:val="22"/>
          <w:highlight w:val="green"/>
        </w:rPr>
        <w:t>bude doplněno</w:t>
      </w:r>
      <w:r w:rsidR="001F38B2" w:rsidRPr="002A7147">
        <w:rPr>
          <w:szCs w:val="22"/>
        </w:rPr>
        <w:t xml:space="preserve"> </w:t>
      </w:r>
      <w:r w:rsidR="00AD3ECA" w:rsidRPr="002A7147">
        <w:rPr>
          <w:szCs w:val="22"/>
        </w:rPr>
        <w:t xml:space="preserve">u Katastrálního úřadu pro </w:t>
      </w:r>
      <w:r w:rsidR="00063CEE">
        <w:rPr>
          <w:szCs w:val="22"/>
        </w:rPr>
        <w:t>Středočeský kraj</w:t>
      </w:r>
      <w:r w:rsidR="001F40AF" w:rsidRPr="002A7147">
        <w:rPr>
          <w:szCs w:val="22"/>
        </w:rPr>
        <w:t xml:space="preserve">, Katastrální pracoviště </w:t>
      </w:r>
      <w:r w:rsidR="001F38B2" w:rsidRPr="001F38B2">
        <w:rPr>
          <w:szCs w:val="22"/>
          <w:highlight w:val="green"/>
        </w:rPr>
        <w:t>bude doplněno</w:t>
      </w:r>
      <w:r w:rsidR="001F38B2" w:rsidRPr="002A7147">
        <w:rPr>
          <w:szCs w:val="22"/>
        </w:rPr>
        <w:t xml:space="preserve"> </w:t>
      </w:r>
      <w:r w:rsidR="00AD3ECA" w:rsidRPr="002A7147">
        <w:rPr>
          <w:szCs w:val="22"/>
        </w:rPr>
        <w:t>(dále jen „</w:t>
      </w:r>
      <w:r w:rsidR="00580A62" w:rsidRPr="002A7147">
        <w:rPr>
          <w:b/>
          <w:szCs w:val="22"/>
        </w:rPr>
        <w:t>P</w:t>
      </w:r>
      <w:r w:rsidR="00AD3ECA" w:rsidRPr="002A7147">
        <w:rPr>
          <w:b/>
          <w:szCs w:val="22"/>
        </w:rPr>
        <w:t>ozemek</w:t>
      </w:r>
      <w:r w:rsidR="00AD3ECA" w:rsidRPr="002A7147">
        <w:rPr>
          <w:szCs w:val="22"/>
        </w:rPr>
        <w:t xml:space="preserve">“). </w:t>
      </w:r>
    </w:p>
    <w:p w:rsidR="001F40AF" w:rsidRPr="002A7147" w:rsidRDefault="001F40AF" w:rsidP="0053726E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57" w:right="142"/>
        <w:jc w:val="both"/>
        <w:rPr>
          <w:szCs w:val="22"/>
        </w:rPr>
      </w:pPr>
    </w:p>
    <w:p w:rsidR="00AD3ECA" w:rsidRDefault="00824CE9" w:rsidP="0053726E">
      <w:pPr>
        <w:pStyle w:val="Zkladntext21"/>
        <w:numPr>
          <w:ilvl w:val="0"/>
          <w:numId w:val="6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57" w:right="142"/>
        <w:jc w:val="both"/>
        <w:rPr>
          <w:szCs w:val="22"/>
        </w:rPr>
      </w:pPr>
      <w:r w:rsidRPr="002A7147">
        <w:rPr>
          <w:szCs w:val="22"/>
        </w:rPr>
        <w:t>Vlastník</w:t>
      </w:r>
      <w:r w:rsidR="00AD3ECA" w:rsidRPr="002A7147">
        <w:rPr>
          <w:szCs w:val="22"/>
        </w:rPr>
        <w:t xml:space="preserve"> prohlašuje, že na </w:t>
      </w:r>
      <w:r w:rsidR="00580A62" w:rsidRPr="002A7147">
        <w:rPr>
          <w:szCs w:val="22"/>
        </w:rPr>
        <w:t>P</w:t>
      </w:r>
      <w:r w:rsidR="00AD3ECA" w:rsidRPr="002A7147">
        <w:rPr>
          <w:szCs w:val="22"/>
        </w:rPr>
        <w:t xml:space="preserve">ozemku nevázne věcné ani jiné právo, které by bránilo zřízení </w:t>
      </w:r>
      <w:r w:rsidRPr="002A7147">
        <w:rPr>
          <w:szCs w:val="22"/>
        </w:rPr>
        <w:t>práva stavby</w:t>
      </w:r>
      <w:r w:rsidR="008919B1" w:rsidRPr="002A7147">
        <w:rPr>
          <w:szCs w:val="22"/>
        </w:rPr>
        <w:t xml:space="preserve"> </w:t>
      </w:r>
      <w:r w:rsidR="00AD3ECA" w:rsidRPr="002A7147">
        <w:rPr>
          <w:szCs w:val="22"/>
        </w:rPr>
        <w:t>dle této smlouvy, ani se nezavázal k němu takové právo zřídit.</w:t>
      </w:r>
    </w:p>
    <w:p w:rsidR="002A7147" w:rsidRPr="002A7147" w:rsidRDefault="002A7147" w:rsidP="0053726E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2C29A3" w:rsidRPr="002A7147" w:rsidRDefault="00824CE9" w:rsidP="0053726E">
      <w:pPr>
        <w:numPr>
          <w:ilvl w:val="0"/>
          <w:numId w:val="6"/>
        </w:numPr>
        <w:ind w:left="357" w:right="142"/>
        <w:jc w:val="both"/>
        <w:rPr>
          <w:b/>
          <w:bCs/>
          <w:sz w:val="22"/>
          <w:szCs w:val="22"/>
        </w:rPr>
      </w:pPr>
      <w:r w:rsidRPr="002A7147">
        <w:rPr>
          <w:color w:val="000000"/>
          <w:sz w:val="22"/>
          <w:szCs w:val="22"/>
        </w:rPr>
        <w:t>St</w:t>
      </w:r>
      <w:r w:rsidR="00FB3B0B" w:rsidRPr="002A7147">
        <w:rPr>
          <w:color w:val="000000"/>
          <w:sz w:val="22"/>
          <w:szCs w:val="22"/>
        </w:rPr>
        <w:t>ave</w:t>
      </w:r>
      <w:r w:rsidRPr="002A7147">
        <w:rPr>
          <w:color w:val="000000"/>
          <w:sz w:val="22"/>
          <w:szCs w:val="22"/>
        </w:rPr>
        <w:t>bník</w:t>
      </w:r>
      <w:r w:rsidR="002C29A3" w:rsidRPr="002A7147">
        <w:rPr>
          <w:color w:val="000000"/>
          <w:sz w:val="22"/>
          <w:szCs w:val="22"/>
        </w:rPr>
        <w:t xml:space="preserve"> je investorem </w:t>
      </w:r>
      <w:r w:rsidR="00045B9A">
        <w:rPr>
          <w:color w:val="000000"/>
          <w:sz w:val="22"/>
          <w:szCs w:val="22"/>
        </w:rPr>
        <w:t>akce</w:t>
      </w:r>
      <w:r w:rsidR="002C29A3" w:rsidRPr="002A7147">
        <w:rPr>
          <w:color w:val="000000"/>
          <w:sz w:val="22"/>
          <w:szCs w:val="22"/>
        </w:rPr>
        <w:t xml:space="preserve">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="002C29A3" w:rsidRPr="002A7147">
        <w:rPr>
          <w:color w:val="000000"/>
          <w:sz w:val="22"/>
          <w:szCs w:val="22"/>
        </w:rPr>
        <w:t>(dále jen „</w:t>
      </w:r>
      <w:r w:rsidR="00580A62" w:rsidRPr="002A7147">
        <w:rPr>
          <w:b/>
          <w:color w:val="000000"/>
          <w:sz w:val="22"/>
          <w:szCs w:val="22"/>
        </w:rPr>
        <w:t>I</w:t>
      </w:r>
      <w:r w:rsidR="002C29A3" w:rsidRPr="002A7147">
        <w:rPr>
          <w:b/>
          <w:color w:val="000000"/>
          <w:sz w:val="22"/>
          <w:szCs w:val="22"/>
        </w:rPr>
        <w:t>nvestiční akce</w:t>
      </w:r>
      <w:r w:rsidR="002C29A3" w:rsidRPr="002A7147">
        <w:rPr>
          <w:color w:val="000000"/>
          <w:sz w:val="22"/>
          <w:szCs w:val="22"/>
        </w:rPr>
        <w:t>“)</w:t>
      </w:r>
      <w:r w:rsidR="00045B9A">
        <w:rPr>
          <w:color w:val="000000"/>
          <w:sz w:val="22"/>
          <w:szCs w:val="22"/>
        </w:rPr>
        <w:t xml:space="preserve">, v rámci které bude </w:t>
      </w:r>
      <w:r w:rsidR="00045B9A" w:rsidRPr="002A7147">
        <w:rPr>
          <w:color w:val="000000"/>
          <w:sz w:val="22"/>
          <w:szCs w:val="22"/>
          <w:highlight w:val="yellow"/>
        </w:rPr>
        <w:t>do/na</w:t>
      </w:r>
      <w:r w:rsidR="00045B9A" w:rsidRPr="002A7147">
        <w:rPr>
          <w:color w:val="000000"/>
          <w:sz w:val="22"/>
          <w:szCs w:val="22"/>
        </w:rPr>
        <w:t xml:space="preserve"> Pozemku</w:t>
      </w:r>
      <w:r w:rsidR="00045B9A">
        <w:rPr>
          <w:color w:val="000000"/>
          <w:sz w:val="22"/>
          <w:szCs w:val="22"/>
        </w:rPr>
        <w:t xml:space="preserve"> </w:t>
      </w:r>
      <w:r w:rsidR="00045B9A" w:rsidRPr="002A7147">
        <w:rPr>
          <w:color w:val="000000"/>
          <w:sz w:val="22"/>
          <w:szCs w:val="22"/>
        </w:rPr>
        <w:t>umístěn</w:t>
      </w:r>
      <w:r w:rsidR="00045B9A">
        <w:rPr>
          <w:color w:val="000000"/>
          <w:sz w:val="22"/>
          <w:szCs w:val="22"/>
        </w:rPr>
        <w:t xml:space="preserve">a stavba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="002C29A3" w:rsidRPr="002A7147">
        <w:rPr>
          <w:color w:val="000000"/>
          <w:sz w:val="22"/>
          <w:szCs w:val="22"/>
        </w:rPr>
        <w:t>(dále jen „</w:t>
      </w:r>
      <w:r w:rsidR="002C29A3" w:rsidRPr="002A7147">
        <w:rPr>
          <w:b/>
          <w:color w:val="000000"/>
          <w:sz w:val="22"/>
          <w:szCs w:val="22"/>
        </w:rPr>
        <w:t>Stavba</w:t>
      </w:r>
      <w:r w:rsidR="002C29A3" w:rsidRPr="002A7147">
        <w:rPr>
          <w:color w:val="000000"/>
          <w:sz w:val="22"/>
          <w:szCs w:val="22"/>
        </w:rPr>
        <w:t xml:space="preserve">“). </w:t>
      </w:r>
    </w:p>
    <w:p w:rsidR="00273082" w:rsidRPr="002A7147" w:rsidRDefault="00273082" w:rsidP="002A7147">
      <w:pPr>
        <w:pStyle w:val="Normlnweb"/>
        <w:spacing w:before="0" w:beforeAutospacing="0" w:after="0" w:afterAutospacing="0"/>
        <w:ind w:left="357" w:right="142"/>
        <w:jc w:val="both"/>
        <w:rPr>
          <w:sz w:val="22"/>
          <w:szCs w:val="22"/>
        </w:rPr>
      </w:pPr>
    </w:p>
    <w:p w:rsidR="00AD3ECA" w:rsidRPr="002A7147" w:rsidRDefault="00AD3ECA" w:rsidP="00063CEE">
      <w:pPr>
        <w:pStyle w:val="Normlnweb"/>
        <w:numPr>
          <w:ilvl w:val="0"/>
          <w:numId w:val="6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 xml:space="preserve">Pro vyznačení </w:t>
      </w:r>
      <w:r w:rsidR="0048555A" w:rsidRPr="002A7147">
        <w:rPr>
          <w:sz w:val="22"/>
          <w:szCs w:val="22"/>
        </w:rPr>
        <w:t>práva stavby</w:t>
      </w:r>
      <w:r w:rsidR="004605A0" w:rsidRPr="002A7147">
        <w:rPr>
          <w:sz w:val="22"/>
          <w:szCs w:val="22"/>
        </w:rPr>
        <w:t xml:space="preserve"> </w:t>
      </w:r>
      <w:r w:rsidRPr="002A7147">
        <w:rPr>
          <w:sz w:val="22"/>
          <w:szCs w:val="22"/>
        </w:rPr>
        <w:t xml:space="preserve">na části </w:t>
      </w:r>
      <w:r w:rsidR="0048555A" w:rsidRPr="002A7147">
        <w:rPr>
          <w:sz w:val="22"/>
          <w:szCs w:val="22"/>
        </w:rPr>
        <w:t>Pozemku</w:t>
      </w:r>
      <w:r w:rsidRPr="002A7147">
        <w:rPr>
          <w:sz w:val="22"/>
          <w:szCs w:val="22"/>
        </w:rPr>
        <w:t xml:space="preserve"> byl</w:t>
      </w:r>
      <w:r w:rsidR="00580A62" w:rsidRPr="002A7147">
        <w:rPr>
          <w:sz w:val="22"/>
          <w:szCs w:val="22"/>
        </w:rPr>
        <w:t xml:space="preserve"> vypracován </w:t>
      </w:r>
      <w:r w:rsidR="00DB7BD3">
        <w:rPr>
          <w:sz w:val="22"/>
          <w:szCs w:val="22"/>
        </w:rPr>
        <w:t>g</w:t>
      </w:r>
      <w:r w:rsidR="00063CEE" w:rsidRPr="00063CEE">
        <w:rPr>
          <w:sz w:val="22"/>
          <w:szCs w:val="22"/>
        </w:rPr>
        <w:t xml:space="preserve">eometrický plán č.  </w:t>
      </w:r>
      <w:r w:rsidR="00063CEE" w:rsidRPr="001F38B2">
        <w:rPr>
          <w:sz w:val="22"/>
          <w:szCs w:val="22"/>
          <w:highlight w:val="green"/>
        </w:rPr>
        <w:t>bude doplněno</w:t>
      </w:r>
      <w:r w:rsidR="00063CEE" w:rsidRPr="002A7147">
        <w:rPr>
          <w:sz w:val="22"/>
          <w:szCs w:val="22"/>
        </w:rPr>
        <w:t xml:space="preserve"> </w:t>
      </w:r>
      <w:r w:rsidR="00063CEE" w:rsidRPr="00063CEE">
        <w:rPr>
          <w:sz w:val="22"/>
          <w:szCs w:val="22"/>
        </w:rPr>
        <w:t xml:space="preserve">ze dne </w:t>
      </w:r>
      <w:r w:rsidR="00063CEE" w:rsidRPr="001F38B2">
        <w:rPr>
          <w:sz w:val="22"/>
          <w:szCs w:val="22"/>
          <w:highlight w:val="green"/>
        </w:rPr>
        <w:t>bude doplněno</w:t>
      </w:r>
      <w:r w:rsidR="00063CEE" w:rsidRPr="002A7147">
        <w:rPr>
          <w:sz w:val="22"/>
          <w:szCs w:val="22"/>
        </w:rPr>
        <w:t xml:space="preserve"> </w:t>
      </w:r>
      <w:r w:rsidR="00063CEE" w:rsidRPr="00063CEE">
        <w:rPr>
          <w:sz w:val="22"/>
          <w:szCs w:val="22"/>
        </w:rPr>
        <w:t xml:space="preserve">odsouhlasený Katastrálním úřadem pro </w:t>
      </w:r>
      <w:r w:rsidR="00063CEE">
        <w:rPr>
          <w:sz w:val="22"/>
          <w:szCs w:val="22"/>
        </w:rPr>
        <w:t>Středočeský</w:t>
      </w:r>
      <w:r w:rsidR="00063CEE" w:rsidRPr="00063CEE">
        <w:rPr>
          <w:sz w:val="22"/>
          <w:szCs w:val="22"/>
        </w:rPr>
        <w:t xml:space="preserve"> kraj, Katastrální pracoviště </w:t>
      </w:r>
      <w:r w:rsidR="00063CEE" w:rsidRPr="001F38B2">
        <w:rPr>
          <w:sz w:val="22"/>
          <w:szCs w:val="22"/>
          <w:highlight w:val="green"/>
        </w:rPr>
        <w:t>bude doplněno</w:t>
      </w:r>
      <w:r w:rsidR="00063CEE" w:rsidRPr="00063CEE">
        <w:rPr>
          <w:sz w:val="22"/>
          <w:szCs w:val="22"/>
        </w:rPr>
        <w:t xml:space="preserve">, dne </w:t>
      </w:r>
      <w:r w:rsidR="00063CEE" w:rsidRPr="001F38B2">
        <w:rPr>
          <w:sz w:val="22"/>
          <w:szCs w:val="22"/>
          <w:highlight w:val="green"/>
        </w:rPr>
        <w:t>bude doplněno</w:t>
      </w:r>
      <w:r w:rsidR="00063CEE" w:rsidRPr="002A7147">
        <w:rPr>
          <w:sz w:val="22"/>
          <w:szCs w:val="22"/>
        </w:rPr>
        <w:t xml:space="preserve"> </w:t>
      </w:r>
      <w:r w:rsidR="00063CEE" w:rsidRPr="00063CEE">
        <w:rPr>
          <w:sz w:val="22"/>
          <w:szCs w:val="22"/>
        </w:rPr>
        <w:t>pod č.</w:t>
      </w:r>
      <w:r w:rsidR="00E50DEA">
        <w:rPr>
          <w:sz w:val="22"/>
          <w:szCs w:val="22"/>
        </w:rPr>
        <w:t xml:space="preserve"> </w:t>
      </w:r>
      <w:r w:rsidR="00063CEE" w:rsidRPr="00063CEE">
        <w:rPr>
          <w:sz w:val="22"/>
          <w:szCs w:val="22"/>
        </w:rPr>
        <w:t xml:space="preserve">j. </w:t>
      </w:r>
      <w:r w:rsidR="00063CEE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Pr="002A7147">
        <w:rPr>
          <w:sz w:val="22"/>
          <w:szCs w:val="22"/>
        </w:rPr>
        <w:t>(dále jen „</w:t>
      </w:r>
      <w:r w:rsidR="00580A62" w:rsidRPr="002A7147">
        <w:rPr>
          <w:b/>
          <w:sz w:val="22"/>
          <w:szCs w:val="22"/>
        </w:rPr>
        <w:t>G</w:t>
      </w:r>
      <w:r w:rsidRPr="002A7147">
        <w:rPr>
          <w:b/>
          <w:sz w:val="22"/>
          <w:szCs w:val="22"/>
        </w:rPr>
        <w:t>eometrický plán</w:t>
      </w:r>
      <w:r w:rsidRPr="002A7147">
        <w:rPr>
          <w:sz w:val="22"/>
          <w:szCs w:val="22"/>
        </w:rPr>
        <w:t xml:space="preserve">“). Geometrický plán tvoří </w:t>
      </w:r>
      <w:r w:rsidR="003E6E88" w:rsidRPr="002A7147">
        <w:rPr>
          <w:sz w:val="22"/>
          <w:szCs w:val="22"/>
        </w:rPr>
        <w:t xml:space="preserve">jako </w:t>
      </w:r>
      <w:r w:rsidRPr="002A7147">
        <w:rPr>
          <w:sz w:val="22"/>
          <w:szCs w:val="22"/>
        </w:rPr>
        <w:t>příloh</w:t>
      </w:r>
      <w:r w:rsidR="003E6E88" w:rsidRPr="002A7147">
        <w:rPr>
          <w:sz w:val="22"/>
          <w:szCs w:val="22"/>
        </w:rPr>
        <w:t>a</w:t>
      </w:r>
      <w:r w:rsidRPr="002A7147">
        <w:rPr>
          <w:sz w:val="22"/>
          <w:szCs w:val="22"/>
        </w:rPr>
        <w:t xml:space="preserve"> č. 2 </w:t>
      </w:r>
      <w:r w:rsidR="003E6E88" w:rsidRPr="002A7147">
        <w:rPr>
          <w:sz w:val="22"/>
          <w:szCs w:val="22"/>
        </w:rPr>
        <w:t xml:space="preserve">nedílnou součást </w:t>
      </w:r>
      <w:r w:rsidRPr="002A7147">
        <w:rPr>
          <w:sz w:val="22"/>
          <w:szCs w:val="22"/>
        </w:rPr>
        <w:t>této smlouvy.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7B7194" w:rsidRPr="002A7147" w:rsidRDefault="007B7194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2A7147">
        <w:rPr>
          <w:b/>
          <w:bCs/>
          <w:szCs w:val="22"/>
        </w:rPr>
        <w:t>II.</w:t>
      </w:r>
    </w:p>
    <w:p w:rsidR="00AD3ECA" w:rsidRPr="002A7147" w:rsidRDefault="003964A3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Cs/>
          <w:szCs w:val="22"/>
        </w:rPr>
      </w:pPr>
      <w:r w:rsidRPr="002A7147">
        <w:rPr>
          <w:b/>
          <w:bCs/>
          <w:szCs w:val="22"/>
        </w:rPr>
        <w:t xml:space="preserve">Zřízení </w:t>
      </w:r>
      <w:r w:rsidR="00824CE9" w:rsidRPr="002A7147">
        <w:rPr>
          <w:b/>
          <w:bCs/>
          <w:szCs w:val="22"/>
        </w:rPr>
        <w:t>práva stavby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Default="0048555A" w:rsidP="00AD3ECA">
      <w:pPr>
        <w:pStyle w:val="Normlnweb"/>
        <w:numPr>
          <w:ilvl w:val="0"/>
          <w:numId w:val="11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Vlastník touto smlouvou zřizuje ve prospěch stavebníka</w:t>
      </w:r>
      <w:r w:rsidR="00AD3ECA" w:rsidRPr="002A7147">
        <w:rPr>
          <w:sz w:val="22"/>
          <w:szCs w:val="22"/>
        </w:rPr>
        <w:t xml:space="preserve"> jako </w:t>
      </w:r>
      <w:r w:rsidR="00760BBA">
        <w:rPr>
          <w:sz w:val="22"/>
          <w:szCs w:val="22"/>
        </w:rPr>
        <w:t>investora</w:t>
      </w:r>
      <w:r w:rsidR="00AD3ECA" w:rsidRPr="002A7147">
        <w:rPr>
          <w:sz w:val="22"/>
          <w:szCs w:val="22"/>
        </w:rPr>
        <w:t xml:space="preserve"> </w:t>
      </w:r>
      <w:r w:rsidR="001D7D40" w:rsidRPr="002A7147">
        <w:rPr>
          <w:sz w:val="22"/>
          <w:szCs w:val="22"/>
        </w:rPr>
        <w:t>Stavby</w:t>
      </w:r>
      <w:r w:rsidR="00AD3ECA" w:rsidRPr="002A7147">
        <w:rPr>
          <w:sz w:val="22"/>
          <w:szCs w:val="22"/>
        </w:rPr>
        <w:t xml:space="preserve"> </w:t>
      </w:r>
      <w:r w:rsidRPr="002A7147">
        <w:rPr>
          <w:sz w:val="22"/>
          <w:szCs w:val="22"/>
        </w:rPr>
        <w:t xml:space="preserve">právo stavby tak, že věcným právem – právem stavby zatěžuje část </w:t>
      </w:r>
      <w:r w:rsidR="00760BBA">
        <w:rPr>
          <w:sz w:val="22"/>
          <w:szCs w:val="22"/>
        </w:rPr>
        <w:t>P</w:t>
      </w:r>
      <w:r w:rsidRPr="002A7147">
        <w:rPr>
          <w:sz w:val="22"/>
          <w:szCs w:val="22"/>
        </w:rPr>
        <w:t xml:space="preserve">ozemku včetně všech jeho součástí a příslušenství, a to část přesně vymezenou Geometrickým plánem dle odst. 4 článku I. této smlouvy. </w:t>
      </w:r>
    </w:p>
    <w:p w:rsidR="002A7147" w:rsidRPr="002A7147" w:rsidRDefault="002A7147" w:rsidP="002A7147">
      <w:pPr>
        <w:pStyle w:val="Normlnweb"/>
        <w:spacing w:before="0" w:beforeAutospacing="0" w:after="0" w:afterAutospacing="0"/>
        <w:ind w:left="360" w:right="142"/>
        <w:jc w:val="both"/>
        <w:rPr>
          <w:sz w:val="22"/>
          <w:szCs w:val="22"/>
        </w:rPr>
      </w:pPr>
    </w:p>
    <w:p w:rsidR="0048555A" w:rsidRDefault="0048555A" w:rsidP="00AD3ECA">
      <w:pPr>
        <w:pStyle w:val="Normlnweb"/>
        <w:numPr>
          <w:ilvl w:val="0"/>
          <w:numId w:val="11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 xml:space="preserve">Stavebník je na základě práva stavby dle této smlouvy oprávněn k výstavbě Stavby, která se stane součástí práva stavby. </w:t>
      </w:r>
    </w:p>
    <w:p w:rsidR="002A7147" w:rsidRPr="002A7147" w:rsidRDefault="002A7147" w:rsidP="002A7147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CC6E6F" w:rsidRDefault="00CC6E6F" w:rsidP="00AD3ECA">
      <w:pPr>
        <w:pStyle w:val="Normlnweb"/>
        <w:numPr>
          <w:ilvl w:val="0"/>
          <w:numId w:val="11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 xml:space="preserve">Vlastník a stavebník se dohodli, že vlastník nemá předkupní právo k právu stavby. Tato skutečnost bude zapsána do katastru nemovitostí a návrh na zápis této poznámky bude součástí návrhu na vklad práva stavby do katastru nemovitostí dle této smlouvy. </w:t>
      </w:r>
    </w:p>
    <w:p w:rsidR="002A7147" w:rsidRPr="002A7147" w:rsidRDefault="002A7147" w:rsidP="002A7147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48555A" w:rsidRDefault="006466E5" w:rsidP="00AD3ECA">
      <w:pPr>
        <w:pStyle w:val="Normlnweb"/>
        <w:numPr>
          <w:ilvl w:val="0"/>
          <w:numId w:val="11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 xml:space="preserve">Investiční akci provede </w:t>
      </w:r>
      <w:r w:rsidR="00760BBA">
        <w:rPr>
          <w:sz w:val="22"/>
          <w:szCs w:val="22"/>
        </w:rPr>
        <w:t>s</w:t>
      </w:r>
      <w:r w:rsidRPr="002A7147">
        <w:rPr>
          <w:sz w:val="22"/>
          <w:szCs w:val="22"/>
        </w:rPr>
        <w:t>tavebník v souladu s právem stavby na svůj náklad a nebezpečí, a to v souladu s</w:t>
      </w:r>
      <w:r w:rsidR="00760BBA">
        <w:rPr>
          <w:sz w:val="22"/>
          <w:szCs w:val="22"/>
        </w:rPr>
        <w:t xml:space="preserve"> dokumentací </w:t>
      </w:r>
      <w:r w:rsidR="001F38B2" w:rsidRPr="001F38B2">
        <w:rPr>
          <w:sz w:val="22"/>
          <w:szCs w:val="22"/>
          <w:highlight w:val="green"/>
        </w:rPr>
        <w:t>bude doplněno</w:t>
      </w:r>
      <w:r w:rsidRPr="002A7147">
        <w:rPr>
          <w:sz w:val="22"/>
          <w:szCs w:val="22"/>
        </w:rPr>
        <w:t>, kter</w:t>
      </w:r>
      <w:r w:rsidR="00760BBA">
        <w:rPr>
          <w:sz w:val="22"/>
          <w:szCs w:val="22"/>
        </w:rPr>
        <w:t>á</w:t>
      </w:r>
      <w:r w:rsidR="0053726E">
        <w:rPr>
          <w:sz w:val="22"/>
          <w:szCs w:val="22"/>
        </w:rPr>
        <w:t xml:space="preserve"> tvoří jako příloha č. 3 </w:t>
      </w:r>
      <w:r w:rsidRPr="002A7147">
        <w:rPr>
          <w:sz w:val="22"/>
          <w:szCs w:val="22"/>
        </w:rPr>
        <w:t xml:space="preserve">nedílnou součást této smlouvy. </w:t>
      </w:r>
    </w:p>
    <w:p w:rsidR="002A7147" w:rsidRPr="002A7147" w:rsidRDefault="002A7147" w:rsidP="002A7147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F742F5" w:rsidRDefault="00F742F5" w:rsidP="00AD3ECA">
      <w:pPr>
        <w:pStyle w:val="Normlnweb"/>
        <w:numPr>
          <w:ilvl w:val="0"/>
          <w:numId w:val="11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 xml:space="preserve">Obsahem práva stavby je právo stavebníka zřídit na zatížené části </w:t>
      </w:r>
      <w:r w:rsidR="00760BBA">
        <w:rPr>
          <w:sz w:val="22"/>
          <w:szCs w:val="22"/>
        </w:rPr>
        <w:t>Pozemku</w:t>
      </w:r>
      <w:r w:rsidRPr="002A7147">
        <w:rPr>
          <w:sz w:val="22"/>
          <w:szCs w:val="22"/>
        </w:rPr>
        <w:t xml:space="preserve"> vymezené </w:t>
      </w:r>
      <w:r w:rsidR="00760BBA">
        <w:rPr>
          <w:sz w:val="22"/>
          <w:szCs w:val="22"/>
        </w:rPr>
        <w:t>G</w:t>
      </w:r>
      <w:r w:rsidRPr="002A7147">
        <w:rPr>
          <w:sz w:val="22"/>
          <w:szCs w:val="22"/>
        </w:rPr>
        <w:t>eometrickým plánem Stavbu v souladu s</w:t>
      </w:r>
      <w:r w:rsidR="00760BBA">
        <w:rPr>
          <w:sz w:val="22"/>
          <w:szCs w:val="22"/>
        </w:rPr>
        <w:t xml:space="preserve"> dokumentací </w:t>
      </w:r>
      <w:r w:rsidR="001F38B2" w:rsidRPr="001F38B2">
        <w:rPr>
          <w:sz w:val="22"/>
          <w:szCs w:val="22"/>
          <w:highlight w:val="green"/>
        </w:rPr>
        <w:t>bude doplněno</w:t>
      </w:r>
      <w:r w:rsidRPr="002A7147">
        <w:rPr>
          <w:sz w:val="22"/>
          <w:szCs w:val="22"/>
        </w:rPr>
        <w:t xml:space="preserve">, přičemž lze využít prostor nad i pod povrchem zatížené části </w:t>
      </w:r>
      <w:r w:rsidR="00760BBA">
        <w:rPr>
          <w:sz w:val="22"/>
          <w:szCs w:val="22"/>
        </w:rPr>
        <w:t>P</w:t>
      </w:r>
      <w:r w:rsidRPr="002A7147">
        <w:rPr>
          <w:sz w:val="22"/>
          <w:szCs w:val="22"/>
        </w:rPr>
        <w:t xml:space="preserve">ozemku. </w:t>
      </w:r>
    </w:p>
    <w:p w:rsidR="002A7147" w:rsidRPr="002A7147" w:rsidRDefault="002A7147" w:rsidP="002A7147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186E44" w:rsidRDefault="00186E44" w:rsidP="00AD3ECA">
      <w:pPr>
        <w:pStyle w:val="Normlnweb"/>
        <w:numPr>
          <w:ilvl w:val="0"/>
          <w:numId w:val="11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 xml:space="preserve">Obsahem práva stavby je </w:t>
      </w:r>
      <w:r w:rsidR="00760BBA">
        <w:rPr>
          <w:sz w:val="22"/>
          <w:szCs w:val="22"/>
        </w:rPr>
        <w:t>mimo jiné</w:t>
      </w:r>
      <w:r w:rsidRPr="002A7147">
        <w:rPr>
          <w:sz w:val="22"/>
          <w:szCs w:val="22"/>
        </w:rPr>
        <w:t xml:space="preserve"> právo:</w:t>
      </w:r>
    </w:p>
    <w:p w:rsidR="0053726E" w:rsidRPr="002A7147" w:rsidRDefault="0053726E" w:rsidP="0053726E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186E44" w:rsidRPr="002A7147" w:rsidRDefault="0053726E" w:rsidP="00186E44">
      <w:pPr>
        <w:pStyle w:val="Zkladntext21"/>
        <w:numPr>
          <w:ilvl w:val="0"/>
          <w:numId w:val="20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>
        <w:rPr>
          <w:szCs w:val="22"/>
        </w:rPr>
        <w:t>zřídit/</w:t>
      </w:r>
      <w:r w:rsidR="00186E44" w:rsidRPr="002A7147">
        <w:rPr>
          <w:szCs w:val="22"/>
        </w:rPr>
        <w:t xml:space="preserve">umístit a mít </w:t>
      </w:r>
      <w:r w:rsidR="00186E44" w:rsidRPr="00E50DEA">
        <w:rPr>
          <w:szCs w:val="22"/>
          <w:highlight w:val="yellow"/>
        </w:rPr>
        <w:t>na/v</w:t>
      </w:r>
      <w:r w:rsidR="00186E44" w:rsidRPr="002A7147">
        <w:rPr>
          <w:szCs w:val="22"/>
        </w:rPr>
        <w:t xml:space="preserve"> Pozemku nebo přes něj vést Stavbu, provozovat ji, opravovat, upravovat, udržovat a užívat Stavbu </w:t>
      </w:r>
      <w:r w:rsidR="00186E44" w:rsidRPr="00E50DEA">
        <w:rPr>
          <w:szCs w:val="22"/>
          <w:highlight w:val="yellow"/>
        </w:rPr>
        <w:t>na/v</w:t>
      </w:r>
      <w:r w:rsidR="00186E44" w:rsidRPr="002A7147">
        <w:rPr>
          <w:szCs w:val="22"/>
        </w:rPr>
        <w:t xml:space="preserve"> Pozemku; </w:t>
      </w:r>
    </w:p>
    <w:p w:rsidR="00186E44" w:rsidRPr="002A7147" w:rsidRDefault="00186E44" w:rsidP="00186E44">
      <w:pPr>
        <w:pStyle w:val="Zkladntext21"/>
        <w:numPr>
          <w:ilvl w:val="0"/>
          <w:numId w:val="20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>volného přístupu (tedy vstupu i vjezdu) na Pozemek za účelem zajištění nepřerušeného provozu, kontroly, oprav, úprav, údržby, užívání, modernizace a obnovy Stavby</w:t>
      </w:r>
      <w:r w:rsidR="002A7147">
        <w:rPr>
          <w:szCs w:val="22"/>
        </w:rPr>
        <w:t>;</w:t>
      </w:r>
    </w:p>
    <w:p w:rsidR="00186E44" w:rsidRPr="002A7147" w:rsidRDefault="00186E44" w:rsidP="00186E44">
      <w:pPr>
        <w:pStyle w:val="Zkladntext21"/>
        <w:numPr>
          <w:ilvl w:val="0"/>
          <w:numId w:val="20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>provádět zemní, stavební a jakékoliv další práce na Pozemku potřebné k zajištění provozu, kontroly, oprav, úprav, údržby, užívání, modernizace a obnovy Stavby</w:t>
      </w:r>
      <w:r w:rsidR="002A7147">
        <w:rPr>
          <w:szCs w:val="22"/>
        </w:rPr>
        <w:t>;</w:t>
      </w:r>
    </w:p>
    <w:p w:rsidR="00186E44" w:rsidRDefault="00186E44" w:rsidP="00186E44">
      <w:pPr>
        <w:pStyle w:val="Zkladntext21"/>
        <w:numPr>
          <w:ilvl w:val="0"/>
          <w:numId w:val="20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>umístit na Pozemku, užívat a udržovat informační zařízení, měřidla a jiná zařízení nutná nebo vhodná pro účely provozu, kontroly, oprav, úprav, údržby, užívání, modernizace a obnovy Stavby</w:t>
      </w:r>
      <w:r w:rsidR="002A7147">
        <w:rPr>
          <w:szCs w:val="22"/>
        </w:rPr>
        <w:t>.</w:t>
      </w:r>
    </w:p>
    <w:p w:rsidR="002A7147" w:rsidRPr="002A7147" w:rsidRDefault="002A7147" w:rsidP="002A7147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720" w:right="142"/>
        <w:jc w:val="both"/>
        <w:rPr>
          <w:szCs w:val="22"/>
        </w:rPr>
      </w:pPr>
    </w:p>
    <w:p w:rsidR="00186E44" w:rsidRPr="002A7147" w:rsidRDefault="00186E44" w:rsidP="00186E44">
      <w:pPr>
        <w:pStyle w:val="Normlnweb"/>
        <w:numPr>
          <w:ilvl w:val="0"/>
          <w:numId w:val="11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Stavebník právo stavby dle této smlouvy přijímá a </w:t>
      </w:r>
      <w:r w:rsidR="001B71B3" w:rsidRPr="002A7147">
        <w:rPr>
          <w:sz w:val="22"/>
          <w:szCs w:val="22"/>
        </w:rPr>
        <w:t>vlastník se</w:t>
      </w:r>
      <w:r w:rsidRPr="002A7147">
        <w:rPr>
          <w:sz w:val="22"/>
          <w:szCs w:val="22"/>
        </w:rPr>
        <w:t xml:space="preserve"> zavazuje tato práva strpět, umožnit oprávněnému nerušený výkon těchto práv a zdržet se veškeré činnosti, která by vedla nebo mohla vést k ohrožení Stavby nebo k omezení výkonu práv </w:t>
      </w:r>
      <w:r w:rsidR="0013647C">
        <w:rPr>
          <w:sz w:val="22"/>
          <w:szCs w:val="22"/>
        </w:rPr>
        <w:t>stavebníka</w:t>
      </w:r>
      <w:r w:rsidRPr="002A7147">
        <w:rPr>
          <w:sz w:val="22"/>
          <w:szCs w:val="22"/>
        </w:rPr>
        <w:t xml:space="preserve">. </w:t>
      </w:r>
    </w:p>
    <w:p w:rsidR="00E50DEA" w:rsidRDefault="00E50DEA" w:rsidP="00F742F5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E50DEA" w:rsidRPr="002A7147" w:rsidRDefault="00E50DEA" w:rsidP="00F742F5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F742F5" w:rsidRPr="002A7147" w:rsidRDefault="00F742F5" w:rsidP="00F742F5">
      <w:pPr>
        <w:pStyle w:val="Normlnweb"/>
        <w:spacing w:before="0" w:beforeAutospacing="0" w:after="0" w:afterAutospacing="0"/>
        <w:ind w:right="142"/>
        <w:jc w:val="center"/>
        <w:rPr>
          <w:b/>
          <w:sz w:val="22"/>
          <w:szCs w:val="22"/>
        </w:rPr>
      </w:pPr>
      <w:r w:rsidRPr="002A7147">
        <w:rPr>
          <w:b/>
          <w:sz w:val="22"/>
          <w:szCs w:val="22"/>
        </w:rPr>
        <w:t xml:space="preserve">III. </w:t>
      </w:r>
    </w:p>
    <w:p w:rsidR="00F742F5" w:rsidRDefault="00F742F5" w:rsidP="00F742F5">
      <w:pPr>
        <w:pStyle w:val="Normlnweb"/>
        <w:spacing w:before="0" w:beforeAutospacing="0" w:after="0" w:afterAutospacing="0"/>
        <w:ind w:right="142"/>
        <w:jc w:val="center"/>
        <w:rPr>
          <w:b/>
          <w:sz w:val="22"/>
          <w:szCs w:val="22"/>
        </w:rPr>
      </w:pPr>
      <w:r w:rsidRPr="002A7147">
        <w:rPr>
          <w:b/>
          <w:sz w:val="22"/>
          <w:szCs w:val="22"/>
        </w:rPr>
        <w:t>Doba trvání práva stavby, zánik práva stavby</w:t>
      </w:r>
    </w:p>
    <w:p w:rsidR="00156764" w:rsidRPr="002A7147" w:rsidRDefault="00156764" w:rsidP="00F742F5">
      <w:pPr>
        <w:pStyle w:val="Normlnweb"/>
        <w:spacing w:before="0" w:beforeAutospacing="0" w:after="0" w:afterAutospacing="0"/>
        <w:ind w:right="142"/>
        <w:jc w:val="center"/>
        <w:rPr>
          <w:b/>
          <w:sz w:val="22"/>
          <w:szCs w:val="22"/>
        </w:rPr>
      </w:pPr>
    </w:p>
    <w:p w:rsidR="00F742F5" w:rsidRDefault="00C103A6" w:rsidP="00194727">
      <w:pPr>
        <w:pStyle w:val="Normlnweb"/>
        <w:numPr>
          <w:ilvl w:val="0"/>
          <w:numId w:val="19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 xml:space="preserve">Právo stavby se zřizuje dočasně, a to na dobu </w:t>
      </w:r>
      <w:r w:rsidRPr="00D4782F">
        <w:rPr>
          <w:sz w:val="22"/>
          <w:szCs w:val="22"/>
          <w:highlight w:val="yellow"/>
        </w:rPr>
        <w:t>99 let</w:t>
      </w:r>
      <w:r w:rsidRPr="002A7147">
        <w:rPr>
          <w:sz w:val="22"/>
          <w:szCs w:val="22"/>
        </w:rPr>
        <w:t xml:space="preserve"> ode dne právních účinků vkladu práva stavby do katastru nemovitostí. Poslední den doby, na kterou je právo stavby zřízeno, bude zapsán do katastru nemovitostí. </w:t>
      </w:r>
    </w:p>
    <w:p w:rsidR="00194727" w:rsidRDefault="00194727" w:rsidP="00194727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194727" w:rsidRPr="00194727" w:rsidRDefault="00194727" w:rsidP="00194727">
      <w:pPr>
        <w:pStyle w:val="Normlnweb"/>
        <w:numPr>
          <w:ilvl w:val="0"/>
          <w:numId w:val="19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Při zániku práva stavby uplynutím doby, na kterou bylo zřízeno, zůstane Stavba ve vlastnictví stavebníka; smluvní strany sjednávají předkupní právo stavebníka k Pozemku. </w:t>
      </w:r>
    </w:p>
    <w:p w:rsidR="00AD3ECA" w:rsidRDefault="00AD3ECA" w:rsidP="00194727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5E17BF" w:rsidRPr="002A7147" w:rsidRDefault="005E17BF" w:rsidP="00194727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lastRenderedPageBreak/>
        <w:t>I</w:t>
      </w:r>
      <w:r w:rsidR="00045B9A">
        <w:rPr>
          <w:b/>
          <w:szCs w:val="22"/>
        </w:rPr>
        <w:t>V</w:t>
      </w:r>
      <w:r w:rsidRPr="002A7147">
        <w:rPr>
          <w:b/>
          <w:szCs w:val="22"/>
        </w:rPr>
        <w:t>.</w:t>
      </w:r>
    </w:p>
    <w:p w:rsidR="00AD3ECA" w:rsidRPr="002A7147" w:rsidRDefault="001B71B3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Kupní opce</w:t>
      </w:r>
    </w:p>
    <w:p w:rsidR="00AD3ECA" w:rsidRPr="002A7147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szCs w:val="22"/>
        </w:rPr>
      </w:pPr>
    </w:p>
    <w:p w:rsidR="00AD3ECA" w:rsidRDefault="001B71B3" w:rsidP="00AD3ECA">
      <w:pPr>
        <w:pStyle w:val="Zkladntext21"/>
        <w:keepNext/>
        <w:numPr>
          <w:ilvl w:val="0"/>
          <w:numId w:val="8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 xml:space="preserve">Stavebník má opční právo na koupi </w:t>
      </w:r>
      <w:r w:rsidR="00B64A30">
        <w:rPr>
          <w:szCs w:val="22"/>
        </w:rPr>
        <w:t>P</w:t>
      </w:r>
      <w:r w:rsidRPr="002A7147">
        <w:rPr>
          <w:szCs w:val="22"/>
        </w:rPr>
        <w:t>ozemk</w:t>
      </w:r>
      <w:r w:rsidR="00B64A30">
        <w:rPr>
          <w:szCs w:val="22"/>
        </w:rPr>
        <w:t>u</w:t>
      </w:r>
      <w:r w:rsidRPr="002A7147">
        <w:rPr>
          <w:szCs w:val="22"/>
        </w:rPr>
        <w:t xml:space="preserve">. </w:t>
      </w:r>
    </w:p>
    <w:p w:rsidR="002A7147" w:rsidRPr="002A7147" w:rsidRDefault="002A7147" w:rsidP="002A7147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/>
        <w:jc w:val="both"/>
        <w:rPr>
          <w:szCs w:val="22"/>
        </w:rPr>
      </w:pPr>
    </w:p>
    <w:p w:rsidR="001B71B3" w:rsidRDefault="001B71B3" w:rsidP="00AD3ECA">
      <w:pPr>
        <w:pStyle w:val="Zkladntext21"/>
        <w:keepNext/>
        <w:numPr>
          <w:ilvl w:val="0"/>
          <w:numId w:val="8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 xml:space="preserve">Opce zahrnuje právo stavebníka na uzavření kupní smlouvy, podle níž se vlastník zaváže odevzdat </w:t>
      </w:r>
      <w:r w:rsidR="00B64A30">
        <w:rPr>
          <w:szCs w:val="22"/>
        </w:rPr>
        <w:t>P</w:t>
      </w:r>
      <w:r w:rsidRPr="002A7147">
        <w:rPr>
          <w:szCs w:val="22"/>
        </w:rPr>
        <w:t xml:space="preserve">ozemek </w:t>
      </w:r>
      <w:r w:rsidR="00566AB9" w:rsidRPr="002A7147">
        <w:rPr>
          <w:szCs w:val="22"/>
        </w:rPr>
        <w:t xml:space="preserve">stavebníkovi a umožnit mu nabýt vlastnické právo k němu a </w:t>
      </w:r>
      <w:r w:rsidR="00F07BE1">
        <w:rPr>
          <w:szCs w:val="22"/>
        </w:rPr>
        <w:t>stavebník se zaváže zaplatit za </w:t>
      </w:r>
      <w:r w:rsidR="00566AB9" w:rsidRPr="002A7147">
        <w:rPr>
          <w:szCs w:val="22"/>
        </w:rPr>
        <w:t>ně</w:t>
      </w:r>
      <w:r w:rsidR="000D794B">
        <w:rPr>
          <w:szCs w:val="22"/>
        </w:rPr>
        <w:t>j</w:t>
      </w:r>
      <w:r w:rsidR="00566AB9" w:rsidRPr="002A7147">
        <w:rPr>
          <w:szCs w:val="22"/>
        </w:rPr>
        <w:t xml:space="preserve"> kupní cenu. </w:t>
      </w:r>
    </w:p>
    <w:p w:rsidR="002A7147" w:rsidRPr="002A7147" w:rsidRDefault="002A7147" w:rsidP="002A7147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2A7147" w:rsidRDefault="00566AB9" w:rsidP="00AD3ECA">
      <w:pPr>
        <w:pStyle w:val="Zkladntext21"/>
        <w:keepNext/>
        <w:numPr>
          <w:ilvl w:val="0"/>
          <w:numId w:val="8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 xml:space="preserve">Kupní cena </w:t>
      </w:r>
      <w:r w:rsidR="000D794B">
        <w:rPr>
          <w:szCs w:val="22"/>
        </w:rPr>
        <w:t>P</w:t>
      </w:r>
      <w:r w:rsidRPr="002A7147">
        <w:rPr>
          <w:szCs w:val="22"/>
        </w:rPr>
        <w:t xml:space="preserve">ozemku bude určena jako </w:t>
      </w:r>
      <w:r w:rsidR="00815481">
        <w:rPr>
          <w:szCs w:val="22"/>
        </w:rPr>
        <w:t>cena obvyklá</w:t>
      </w:r>
      <w:r w:rsidRPr="002A7147">
        <w:rPr>
          <w:szCs w:val="22"/>
        </w:rPr>
        <w:t xml:space="preserve"> </w:t>
      </w:r>
      <w:r w:rsidR="00815481">
        <w:rPr>
          <w:szCs w:val="22"/>
        </w:rPr>
        <w:t xml:space="preserve">v době uzavření </w:t>
      </w:r>
      <w:r w:rsidR="000D794B">
        <w:rPr>
          <w:szCs w:val="22"/>
        </w:rPr>
        <w:t>kupní smlouvy</w:t>
      </w:r>
      <w:r w:rsidRPr="002A7147">
        <w:rPr>
          <w:szCs w:val="22"/>
        </w:rPr>
        <w:t>. Obvyklá cena bude stanovena znaleckým posudkem, který nechá na svůj náklad vypracovat stavebník.</w:t>
      </w:r>
    </w:p>
    <w:p w:rsidR="00566AB9" w:rsidRPr="002A7147" w:rsidRDefault="00566AB9" w:rsidP="002A7147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 xml:space="preserve"> </w:t>
      </w:r>
    </w:p>
    <w:p w:rsidR="002A7147" w:rsidRDefault="00566AB9" w:rsidP="002A7147">
      <w:pPr>
        <w:pStyle w:val="Zkladntext21"/>
        <w:keepNext/>
        <w:numPr>
          <w:ilvl w:val="0"/>
          <w:numId w:val="8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 xml:space="preserve">Vlastník je povinen uzavřít kupní smlouvu podle tohoto článku nejpozději do </w:t>
      </w:r>
      <w:r w:rsidR="000D794B">
        <w:rPr>
          <w:szCs w:val="22"/>
        </w:rPr>
        <w:t>30</w:t>
      </w:r>
      <w:r w:rsidRPr="002A7147">
        <w:rPr>
          <w:szCs w:val="22"/>
        </w:rPr>
        <w:t xml:space="preserve"> dnů ode dne doručení písemné výzvy </w:t>
      </w:r>
      <w:r w:rsidR="000D794B">
        <w:rPr>
          <w:szCs w:val="22"/>
        </w:rPr>
        <w:t xml:space="preserve">stavebníka </w:t>
      </w:r>
      <w:r w:rsidRPr="002A7147">
        <w:rPr>
          <w:szCs w:val="22"/>
        </w:rPr>
        <w:t xml:space="preserve">k uzavření </w:t>
      </w:r>
      <w:r w:rsidR="000D794B">
        <w:rPr>
          <w:szCs w:val="22"/>
        </w:rPr>
        <w:t xml:space="preserve">kupní </w:t>
      </w:r>
      <w:r w:rsidRPr="002A7147">
        <w:rPr>
          <w:szCs w:val="22"/>
        </w:rPr>
        <w:t xml:space="preserve">smlouvy spolu s návrhem kupní smlouvy a originálem znaleckého posudku, podle </w:t>
      </w:r>
      <w:r w:rsidR="00F07BE1">
        <w:rPr>
          <w:szCs w:val="22"/>
        </w:rPr>
        <w:t>kterého</w:t>
      </w:r>
      <w:r w:rsidRPr="002A7147">
        <w:rPr>
          <w:szCs w:val="22"/>
        </w:rPr>
        <w:t xml:space="preserve"> bude určena kupní cena. </w:t>
      </w:r>
    </w:p>
    <w:p w:rsidR="002A7147" w:rsidRPr="002A7147" w:rsidRDefault="002A7147" w:rsidP="002A7147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566AB9" w:rsidRDefault="00566AB9" w:rsidP="00AD3ECA">
      <w:pPr>
        <w:pStyle w:val="Zkladntext21"/>
        <w:keepNext/>
        <w:numPr>
          <w:ilvl w:val="0"/>
          <w:numId w:val="8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 xml:space="preserve">Opce může být uplatněna nejdříve </w:t>
      </w:r>
      <w:r w:rsidR="00F07BE1">
        <w:rPr>
          <w:szCs w:val="22"/>
        </w:rPr>
        <w:t xml:space="preserve">při zániku </w:t>
      </w:r>
      <w:r w:rsidRPr="002A7147">
        <w:rPr>
          <w:szCs w:val="22"/>
        </w:rPr>
        <w:t xml:space="preserve">práva stavby. </w:t>
      </w:r>
    </w:p>
    <w:p w:rsidR="002C174D" w:rsidRDefault="002C174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156764" w:rsidRPr="002A7147" w:rsidRDefault="00156764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2A7147">
        <w:rPr>
          <w:b/>
          <w:bCs/>
          <w:szCs w:val="22"/>
        </w:rPr>
        <w:t>V.</w:t>
      </w:r>
    </w:p>
    <w:p w:rsidR="00AD3ECA" w:rsidRPr="002A7147" w:rsidRDefault="00A2263D" w:rsidP="000407D3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Cs/>
          <w:szCs w:val="22"/>
        </w:rPr>
      </w:pPr>
      <w:r w:rsidRPr="002A7147">
        <w:rPr>
          <w:b/>
          <w:bCs/>
          <w:szCs w:val="22"/>
        </w:rPr>
        <w:t>Úplata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Pr="002A7147" w:rsidRDefault="00566AB9" w:rsidP="00AD3ECA">
      <w:pPr>
        <w:pStyle w:val="Zkladntext21"/>
        <w:numPr>
          <w:ilvl w:val="0"/>
          <w:numId w:val="1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  <w:r w:rsidRPr="002A7147">
        <w:rPr>
          <w:szCs w:val="22"/>
        </w:rPr>
        <w:t>Právo stavby se zřizuje</w:t>
      </w:r>
      <w:r w:rsidR="00AD3ECA" w:rsidRPr="002A7147">
        <w:rPr>
          <w:szCs w:val="22"/>
        </w:rPr>
        <w:t xml:space="preserve"> </w:t>
      </w:r>
      <w:r w:rsidR="00E94C55" w:rsidRPr="002A7147">
        <w:rPr>
          <w:szCs w:val="22"/>
        </w:rPr>
        <w:t>jako úplatn</w:t>
      </w:r>
      <w:r w:rsidRPr="002A7147">
        <w:rPr>
          <w:szCs w:val="22"/>
        </w:rPr>
        <w:t>é</w:t>
      </w:r>
      <w:r w:rsidR="00E94C55" w:rsidRPr="002A7147">
        <w:rPr>
          <w:szCs w:val="22"/>
        </w:rPr>
        <w:t xml:space="preserve"> za j</w:t>
      </w:r>
      <w:r w:rsidR="00AD3ECA" w:rsidRPr="002A7147">
        <w:rPr>
          <w:szCs w:val="22"/>
        </w:rPr>
        <w:t>ednorázov</w:t>
      </w:r>
      <w:r w:rsidR="00E94C55" w:rsidRPr="002A7147">
        <w:rPr>
          <w:szCs w:val="22"/>
        </w:rPr>
        <w:t>ou úplatu</w:t>
      </w:r>
      <w:r w:rsidR="00AD3ECA" w:rsidRPr="002A7147">
        <w:rPr>
          <w:szCs w:val="22"/>
        </w:rPr>
        <w:t xml:space="preserve"> ve výši</w:t>
      </w:r>
      <w:r w:rsidR="00E94C55" w:rsidRPr="002A7147">
        <w:rPr>
          <w:szCs w:val="22"/>
        </w:rPr>
        <w:t xml:space="preserve"> </w:t>
      </w:r>
      <w:r w:rsidR="00E94C55" w:rsidRPr="00472029">
        <w:rPr>
          <w:b/>
          <w:szCs w:val="22"/>
        </w:rPr>
        <w:t>10.000</w:t>
      </w:r>
      <w:r w:rsidR="00AD3ECA" w:rsidRPr="00472029">
        <w:rPr>
          <w:b/>
          <w:szCs w:val="22"/>
        </w:rPr>
        <w:t>,-</w:t>
      </w:r>
      <w:r w:rsidR="00E94C55" w:rsidRPr="00472029">
        <w:rPr>
          <w:b/>
          <w:szCs w:val="22"/>
        </w:rPr>
        <w:t xml:space="preserve"> </w:t>
      </w:r>
      <w:r w:rsidR="00AD3ECA" w:rsidRPr="00472029">
        <w:rPr>
          <w:b/>
          <w:szCs w:val="22"/>
        </w:rPr>
        <w:t>Kč</w:t>
      </w:r>
      <w:r w:rsidR="00E94C55" w:rsidRPr="002A7147">
        <w:rPr>
          <w:szCs w:val="22"/>
        </w:rPr>
        <w:t>.</w:t>
      </w:r>
      <w:r w:rsidR="00AD3ECA" w:rsidRPr="002A7147">
        <w:rPr>
          <w:szCs w:val="22"/>
        </w:rPr>
        <w:t xml:space="preserve"> </w:t>
      </w:r>
      <w:r w:rsidR="00AD3ECA" w:rsidRPr="002A7147">
        <w:rPr>
          <w:i/>
          <w:szCs w:val="22"/>
        </w:rPr>
        <w:t>(</w:t>
      </w:r>
      <w:r w:rsidR="00AD3ECA" w:rsidRPr="00472029">
        <w:rPr>
          <w:i/>
          <w:szCs w:val="22"/>
          <w:highlight w:val="yellow"/>
        </w:rPr>
        <w:t>varianta</w:t>
      </w:r>
      <w:r w:rsidR="005D4E45" w:rsidRPr="00472029">
        <w:rPr>
          <w:i/>
          <w:szCs w:val="22"/>
          <w:highlight w:val="yellow"/>
        </w:rPr>
        <w:t>, pokud povinný s částkou nesouhlasí, anebo na návrh nereaguje</w:t>
      </w:r>
      <w:r w:rsidR="00AD3ECA" w:rsidRPr="00472029">
        <w:rPr>
          <w:i/>
          <w:szCs w:val="22"/>
          <w:highlight w:val="yellow"/>
        </w:rPr>
        <w:t xml:space="preserve">: </w:t>
      </w:r>
      <w:r w:rsidR="00E94C55" w:rsidRPr="00472029">
        <w:rPr>
          <w:i/>
          <w:szCs w:val="22"/>
          <w:highlight w:val="yellow"/>
        </w:rPr>
        <w:t>ve výši</w:t>
      </w:r>
      <w:r w:rsidR="00E94C55" w:rsidRPr="002A7147">
        <w:rPr>
          <w:i/>
          <w:szCs w:val="22"/>
        </w:rPr>
        <w:t xml:space="preserve"> </w:t>
      </w:r>
      <w:r w:rsidR="001F38B2" w:rsidRPr="001F38B2">
        <w:rPr>
          <w:szCs w:val="22"/>
          <w:highlight w:val="green"/>
        </w:rPr>
        <w:t>bude doplněno</w:t>
      </w:r>
      <w:r w:rsidR="001F38B2" w:rsidRPr="002A7147">
        <w:rPr>
          <w:szCs w:val="22"/>
        </w:rPr>
        <w:t xml:space="preserve"> </w:t>
      </w:r>
      <w:r w:rsidR="00E94C55" w:rsidRPr="00472029">
        <w:rPr>
          <w:i/>
          <w:szCs w:val="22"/>
          <w:highlight w:val="yellow"/>
        </w:rPr>
        <w:t xml:space="preserve">,- Kč odpovídající ocenění </w:t>
      </w:r>
      <w:r w:rsidR="00B94D3D" w:rsidRPr="00472029">
        <w:rPr>
          <w:i/>
          <w:szCs w:val="22"/>
          <w:highlight w:val="yellow"/>
        </w:rPr>
        <w:t>práva stavby</w:t>
      </w:r>
      <w:r w:rsidR="00E94C55" w:rsidRPr="00472029">
        <w:rPr>
          <w:i/>
          <w:szCs w:val="22"/>
          <w:highlight w:val="yellow"/>
        </w:rPr>
        <w:t xml:space="preserve"> stanovené znaleckým posudkem </w:t>
      </w:r>
      <w:r w:rsidR="00AD3ECA" w:rsidRPr="00472029">
        <w:rPr>
          <w:i/>
          <w:szCs w:val="22"/>
          <w:highlight w:val="yellow"/>
        </w:rPr>
        <w:t>č</w:t>
      </w:r>
      <w:r w:rsidR="00AD3ECA" w:rsidRPr="002A7147">
        <w:rPr>
          <w:i/>
          <w:szCs w:val="22"/>
        </w:rPr>
        <w:t xml:space="preserve">. </w:t>
      </w:r>
      <w:r w:rsidR="001F38B2" w:rsidRPr="001F38B2">
        <w:rPr>
          <w:szCs w:val="22"/>
          <w:highlight w:val="green"/>
        </w:rPr>
        <w:t>bude doplněno</w:t>
      </w:r>
      <w:r w:rsidR="00AD3ECA" w:rsidRPr="002A7147">
        <w:rPr>
          <w:i/>
          <w:szCs w:val="22"/>
        </w:rPr>
        <w:t xml:space="preserve">, </w:t>
      </w:r>
      <w:r w:rsidR="00AD3ECA" w:rsidRPr="00472029">
        <w:rPr>
          <w:i/>
          <w:szCs w:val="22"/>
          <w:highlight w:val="yellow"/>
        </w:rPr>
        <w:t>vypracovan</w:t>
      </w:r>
      <w:r w:rsidR="00216C78" w:rsidRPr="00472029">
        <w:rPr>
          <w:i/>
          <w:szCs w:val="22"/>
          <w:highlight w:val="yellow"/>
        </w:rPr>
        <w:t>ým</w:t>
      </w:r>
      <w:r w:rsidR="00AD3ECA" w:rsidRPr="002A7147">
        <w:rPr>
          <w:i/>
          <w:szCs w:val="22"/>
        </w:rPr>
        <w:t xml:space="preserve"> </w:t>
      </w:r>
      <w:r w:rsidR="001F38B2" w:rsidRPr="001F38B2">
        <w:rPr>
          <w:szCs w:val="22"/>
          <w:highlight w:val="green"/>
        </w:rPr>
        <w:t>bude doplněno</w:t>
      </w:r>
      <w:r w:rsidR="001F38B2" w:rsidRPr="002A7147">
        <w:rPr>
          <w:szCs w:val="22"/>
        </w:rPr>
        <w:t xml:space="preserve"> </w:t>
      </w:r>
      <w:r w:rsidR="00920521" w:rsidRPr="002A7147">
        <w:rPr>
          <w:i/>
          <w:szCs w:val="22"/>
        </w:rPr>
        <w:t>)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/>
        <w:jc w:val="both"/>
        <w:rPr>
          <w:szCs w:val="22"/>
        </w:rPr>
      </w:pPr>
    </w:p>
    <w:p w:rsidR="00AD3ECA" w:rsidRPr="002A7147" w:rsidRDefault="00566AB9" w:rsidP="001B70B3">
      <w:pPr>
        <w:numPr>
          <w:ilvl w:val="0"/>
          <w:numId w:val="1"/>
        </w:numPr>
        <w:spacing w:after="120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Stavebník</w:t>
      </w:r>
      <w:r w:rsidR="001B70B3" w:rsidRPr="002A7147">
        <w:rPr>
          <w:sz w:val="22"/>
          <w:szCs w:val="22"/>
        </w:rPr>
        <w:t xml:space="preserve"> uhradí úplatu </w:t>
      </w:r>
      <w:r w:rsidR="006F76FE" w:rsidRPr="002A7147">
        <w:rPr>
          <w:sz w:val="22"/>
          <w:szCs w:val="22"/>
        </w:rPr>
        <w:t xml:space="preserve">za zřízení </w:t>
      </w:r>
      <w:r w:rsidRPr="002A7147">
        <w:rPr>
          <w:sz w:val="22"/>
          <w:szCs w:val="22"/>
        </w:rPr>
        <w:t>práva stavby</w:t>
      </w:r>
      <w:r w:rsidR="006F76FE" w:rsidRPr="002A7147">
        <w:rPr>
          <w:sz w:val="22"/>
          <w:szCs w:val="22"/>
        </w:rPr>
        <w:t xml:space="preserve"> </w:t>
      </w:r>
      <w:r w:rsidRPr="002A7147">
        <w:rPr>
          <w:sz w:val="22"/>
          <w:szCs w:val="22"/>
        </w:rPr>
        <w:t>vlastníkovi</w:t>
      </w:r>
      <w:r w:rsidR="001B70B3" w:rsidRPr="002A7147">
        <w:rPr>
          <w:sz w:val="22"/>
          <w:szCs w:val="22"/>
        </w:rPr>
        <w:t xml:space="preserve"> </w:t>
      </w:r>
      <w:r w:rsidR="00B94D3D">
        <w:rPr>
          <w:sz w:val="22"/>
          <w:szCs w:val="22"/>
        </w:rPr>
        <w:t xml:space="preserve">na účet uvedený v úvodu této smlouvy </w:t>
      </w:r>
      <w:r w:rsidR="001B70B3" w:rsidRPr="002A7147">
        <w:rPr>
          <w:sz w:val="22"/>
          <w:szCs w:val="22"/>
        </w:rPr>
        <w:t xml:space="preserve">do </w:t>
      </w:r>
      <w:r w:rsidR="00B94D3D">
        <w:rPr>
          <w:sz w:val="22"/>
          <w:szCs w:val="22"/>
        </w:rPr>
        <w:t>60 </w:t>
      </w:r>
      <w:r w:rsidR="00AD3ECA" w:rsidRPr="002A7147">
        <w:rPr>
          <w:sz w:val="22"/>
          <w:szCs w:val="22"/>
        </w:rPr>
        <w:t xml:space="preserve">dnů poté, kdy obdrží od Katastrálního úřadu pro </w:t>
      </w:r>
      <w:r w:rsidR="00063CEE">
        <w:rPr>
          <w:sz w:val="22"/>
          <w:szCs w:val="22"/>
        </w:rPr>
        <w:t>Středočeský kraj</w:t>
      </w:r>
      <w:r w:rsidR="00AD3ECA" w:rsidRPr="002A7147">
        <w:rPr>
          <w:sz w:val="22"/>
          <w:szCs w:val="22"/>
        </w:rPr>
        <w:t xml:space="preserve">, Katastrální pracoviště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="00AD3ECA" w:rsidRPr="002A7147">
        <w:rPr>
          <w:sz w:val="22"/>
          <w:szCs w:val="22"/>
        </w:rPr>
        <w:t xml:space="preserve">vyrozumění o provedení vkladu </w:t>
      </w:r>
      <w:r w:rsidR="00B94D3D">
        <w:rPr>
          <w:sz w:val="22"/>
          <w:szCs w:val="22"/>
        </w:rPr>
        <w:t>práva stavby</w:t>
      </w:r>
      <w:r w:rsidR="00AD3ECA" w:rsidRPr="002A7147">
        <w:rPr>
          <w:sz w:val="22"/>
          <w:szCs w:val="22"/>
        </w:rPr>
        <w:t xml:space="preserve"> ve prospěch </w:t>
      </w:r>
      <w:r w:rsidRPr="002A7147">
        <w:rPr>
          <w:sz w:val="22"/>
          <w:szCs w:val="22"/>
        </w:rPr>
        <w:t>stavebníka</w:t>
      </w:r>
      <w:r w:rsidR="00AD3ECA" w:rsidRPr="002A7147">
        <w:rPr>
          <w:sz w:val="22"/>
          <w:szCs w:val="22"/>
        </w:rPr>
        <w:t xml:space="preserve"> ve smyslu § 18 odst. 3 zákona č. 256/2013 Sb., o katastru nemovitostí (katastrální zákon)</w:t>
      </w:r>
      <w:r w:rsidR="00C13785" w:rsidRPr="002A7147">
        <w:rPr>
          <w:sz w:val="22"/>
          <w:szCs w:val="22"/>
        </w:rPr>
        <w:t>, ve znění pozdějších předpisů</w:t>
      </w:r>
      <w:r w:rsidR="00AD3ECA" w:rsidRPr="002A7147">
        <w:rPr>
          <w:sz w:val="22"/>
          <w:szCs w:val="22"/>
        </w:rPr>
        <w:t xml:space="preserve">. </w:t>
      </w:r>
    </w:p>
    <w:p w:rsidR="00AD3ECA" w:rsidRPr="002A7147" w:rsidRDefault="00AD3ECA" w:rsidP="00AD3ECA">
      <w:pPr>
        <w:pStyle w:val="Zkladntext21"/>
        <w:numPr>
          <w:ilvl w:val="0"/>
          <w:numId w:val="1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spacing w:after="240"/>
        <w:ind w:left="426" w:right="142" w:hanging="408"/>
        <w:jc w:val="both"/>
        <w:rPr>
          <w:szCs w:val="22"/>
        </w:rPr>
      </w:pPr>
      <w:r w:rsidRPr="002A7147">
        <w:rPr>
          <w:szCs w:val="22"/>
        </w:rPr>
        <w:t xml:space="preserve">Nebude-li bankovní spojení </w:t>
      </w:r>
      <w:r w:rsidR="00566AB9" w:rsidRPr="002A7147">
        <w:rPr>
          <w:szCs w:val="22"/>
        </w:rPr>
        <w:t>vlastníka</w:t>
      </w:r>
      <w:r w:rsidR="00BA0E46" w:rsidRPr="002A7147">
        <w:rPr>
          <w:szCs w:val="22"/>
        </w:rPr>
        <w:t xml:space="preserve"> </w:t>
      </w:r>
      <w:r w:rsidRPr="002A7147">
        <w:rPr>
          <w:szCs w:val="22"/>
        </w:rPr>
        <w:t xml:space="preserve">vyplněno, uhradí </w:t>
      </w:r>
      <w:r w:rsidR="00566AB9" w:rsidRPr="002A7147">
        <w:rPr>
          <w:szCs w:val="22"/>
        </w:rPr>
        <w:t>stavebník</w:t>
      </w:r>
      <w:r w:rsidRPr="002A7147">
        <w:rPr>
          <w:szCs w:val="22"/>
        </w:rPr>
        <w:t xml:space="preserve"> </w:t>
      </w:r>
      <w:r w:rsidR="006F76FE" w:rsidRPr="002A7147">
        <w:rPr>
          <w:szCs w:val="22"/>
        </w:rPr>
        <w:t>úplatu</w:t>
      </w:r>
      <w:r w:rsidRPr="002A7147">
        <w:rPr>
          <w:szCs w:val="22"/>
        </w:rPr>
        <w:t xml:space="preserve"> za zřízení </w:t>
      </w:r>
      <w:r w:rsidR="00566AB9" w:rsidRPr="002A7147">
        <w:rPr>
          <w:szCs w:val="22"/>
        </w:rPr>
        <w:t>práva stavby</w:t>
      </w:r>
      <w:r w:rsidRPr="002A7147">
        <w:rPr>
          <w:szCs w:val="22"/>
        </w:rPr>
        <w:t xml:space="preserve"> formou poštovní peněžní poukázky, vystavené na jméno a adresu </w:t>
      </w:r>
      <w:r w:rsidR="00566AB9" w:rsidRPr="002A7147">
        <w:rPr>
          <w:szCs w:val="22"/>
        </w:rPr>
        <w:t>vlastníka</w:t>
      </w:r>
      <w:r w:rsidRPr="002A7147">
        <w:rPr>
          <w:szCs w:val="22"/>
        </w:rPr>
        <w:t>, uvedené v záhlaví této smlouvy.</w:t>
      </w:r>
    </w:p>
    <w:p w:rsidR="00AD3ECA" w:rsidRPr="002A7147" w:rsidRDefault="00AD3ECA" w:rsidP="00AD3ECA">
      <w:pPr>
        <w:pStyle w:val="Zkladntext21"/>
        <w:numPr>
          <w:ilvl w:val="0"/>
          <w:numId w:val="1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iCs/>
          <w:szCs w:val="22"/>
        </w:rPr>
      </w:pPr>
      <w:r w:rsidRPr="002A7147">
        <w:rPr>
          <w:iCs/>
          <w:szCs w:val="22"/>
        </w:rPr>
        <w:t xml:space="preserve">Zaplacením se rozumí odepsání částky </w:t>
      </w:r>
      <w:r w:rsidR="00411CF1" w:rsidRPr="002A7147">
        <w:rPr>
          <w:iCs/>
          <w:szCs w:val="22"/>
        </w:rPr>
        <w:t>úplaty</w:t>
      </w:r>
      <w:r w:rsidRPr="002A7147">
        <w:rPr>
          <w:iCs/>
          <w:szCs w:val="22"/>
        </w:rPr>
        <w:t xml:space="preserve"> z účtu </w:t>
      </w:r>
      <w:r w:rsidR="00566AB9" w:rsidRPr="002A7147">
        <w:rPr>
          <w:iCs/>
          <w:szCs w:val="22"/>
        </w:rPr>
        <w:t>stavebníka</w:t>
      </w:r>
      <w:r w:rsidRPr="002A7147">
        <w:rPr>
          <w:iCs/>
          <w:szCs w:val="22"/>
        </w:rPr>
        <w:t xml:space="preserve">. </w:t>
      </w:r>
    </w:p>
    <w:p w:rsidR="00AD3ECA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/>
          <w:szCs w:val="22"/>
        </w:rPr>
      </w:pPr>
    </w:p>
    <w:p w:rsidR="00063CEE" w:rsidRPr="002A7147" w:rsidRDefault="00063CEE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/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V</w:t>
      </w:r>
      <w:r w:rsidR="00045B9A">
        <w:rPr>
          <w:b/>
          <w:szCs w:val="22"/>
        </w:rPr>
        <w:t>I</w:t>
      </w:r>
      <w:r w:rsidRPr="002A7147">
        <w:rPr>
          <w:b/>
          <w:szCs w:val="22"/>
        </w:rPr>
        <w:t>.</w:t>
      </w:r>
    </w:p>
    <w:p w:rsidR="00AD3ECA" w:rsidRPr="002A7147" w:rsidRDefault="00A2263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Další práva a povinnosti smluvních stran</w:t>
      </w:r>
    </w:p>
    <w:p w:rsidR="00AD3ECA" w:rsidRPr="002A7147" w:rsidRDefault="00AD3ECA" w:rsidP="00BB59D9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645607" w:rsidP="00AD3ECA">
      <w:pPr>
        <w:pStyle w:val="Normlnweb"/>
        <w:numPr>
          <w:ilvl w:val="0"/>
          <w:numId w:val="2"/>
        </w:numPr>
        <w:spacing w:before="0" w:beforeAutospacing="0" w:after="0" w:afterAutospacing="0"/>
        <w:ind w:left="426" w:right="142" w:hanging="408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Stavebník</w:t>
      </w:r>
      <w:r w:rsidR="00AD3ECA" w:rsidRPr="002A7147">
        <w:rPr>
          <w:sz w:val="22"/>
          <w:szCs w:val="22"/>
        </w:rPr>
        <w:t xml:space="preserve"> je rovněž oprávněn zřídit, mít a udržovat na </w:t>
      </w:r>
      <w:r w:rsidR="005111DB" w:rsidRPr="002A7147">
        <w:rPr>
          <w:sz w:val="22"/>
          <w:szCs w:val="22"/>
        </w:rPr>
        <w:t>Pozemku</w:t>
      </w:r>
      <w:r w:rsidR="00AD3ECA" w:rsidRPr="002A7147">
        <w:rPr>
          <w:sz w:val="22"/>
          <w:szCs w:val="22"/>
        </w:rPr>
        <w:t xml:space="preserve"> potřebné obslužné zařízení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="00AD3ECA" w:rsidRPr="002A7147">
        <w:rPr>
          <w:sz w:val="22"/>
          <w:szCs w:val="22"/>
        </w:rPr>
        <w:t xml:space="preserve">a provádět na </w:t>
      </w:r>
      <w:r w:rsidR="00057E46" w:rsidRPr="002A7147">
        <w:rPr>
          <w:sz w:val="22"/>
          <w:szCs w:val="22"/>
        </w:rPr>
        <w:t>Stavbě</w:t>
      </w:r>
      <w:r w:rsidR="00AD3ECA" w:rsidRPr="002A7147">
        <w:rPr>
          <w:sz w:val="22"/>
          <w:szCs w:val="22"/>
        </w:rPr>
        <w:t xml:space="preserve"> potřebné </w:t>
      </w:r>
      <w:r w:rsidR="00AD3ECA" w:rsidRPr="00D4782F">
        <w:rPr>
          <w:sz w:val="22"/>
          <w:szCs w:val="22"/>
          <w:highlight w:val="yellow"/>
        </w:rPr>
        <w:t>úpravy za účelem její modernizace nebo zlepšení její výkonnosti.</w:t>
      </w:r>
      <w:r w:rsidR="00AD3ECA" w:rsidRPr="002A7147">
        <w:rPr>
          <w:sz w:val="22"/>
          <w:szCs w:val="22"/>
        </w:rPr>
        <w:t xml:space="preserve"> 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iCs/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2A7147">
        <w:rPr>
          <w:b/>
          <w:bCs/>
          <w:szCs w:val="22"/>
        </w:rPr>
        <w:t>V</w:t>
      </w:r>
      <w:r w:rsidR="00045B9A">
        <w:rPr>
          <w:b/>
          <w:bCs/>
          <w:szCs w:val="22"/>
        </w:rPr>
        <w:t>I</w:t>
      </w:r>
      <w:r w:rsidRPr="002A7147">
        <w:rPr>
          <w:b/>
          <w:bCs/>
          <w:szCs w:val="22"/>
        </w:rPr>
        <w:t>I.</w:t>
      </w:r>
    </w:p>
    <w:p w:rsidR="00AD3ECA" w:rsidRPr="002A7147" w:rsidRDefault="00A2263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2A7147">
        <w:rPr>
          <w:b/>
          <w:bCs/>
          <w:szCs w:val="22"/>
        </w:rPr>
        <w:t>Vklad práva do katastru nemovitostí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Pr="002A7147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 xml:space="preserve">Návrh na vklad </w:t>
      </w:r>
      <w:r w:rsidR="00F6513B">
        <w:rPr>
          <w:szCs w:val="22"/>
        </w:rPr>
        <w:t>práva stavby</w:t>
      </w:r>
      <w:r w:rsidRPr="002A7147">
        <w:rPr>
          <w:szCs w:val="22"/>
        </w:rPr>
        <w:t xml:space="preserve"> podá</w:t>
      </w:r>
      <w:r w:rsidR="005111DB" w:rsidRPr="002A7147">
        <w:rPr>
          <w:szCs w:val="22"/>
        </w:rPr>
        <w:t xml:space="preserve"> stavebník</w:t>
      </w:r>
      <w:r w:rsidRPr="002A7147">
        <w:rPr>
          <w:szCs w:val="22"/>
        </w:rPr>
        <w:t xml:space="preserve"> na vlastní náklady.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</w:p>
    <w:p w:rsidR="00AD3ECA" w:rsidRPr="002A7147" w:rsidRDefault="0040268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>
        <w:rPr>
          <w:szCs w:val="22"/>
        </w:rPr>
        <w:t>Právo stavby</w:t>
      </w:r>
      <w:r w:rsidR="00AD3ECA" w:rsidRPr="002A7147">
        <w:rPr>
          <w:szCs w:val="22"/>
        </w:rPr>
        <w:t xml:space="preserve"> </w:t>
      </w:r>
      <w:r w:rsidR="00B26384" w:rsidRPr="002A7147">
        <w:rPr>
          <w:szCs w:val="22"/>
        </w:rPr>
        <w:t>vznikne zápisem</w:t>
      </w:r>
      <w:r w:rsidR="00AD3ECA" w:rsidRPr="002A7147">
        <w:rPr>
          <w:szCs w:val="22"/>
        </w:rPr>
        <w:t xml:space="preserve"> do katastru nemovitostí. 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 xml:space="preserve">Smluvní strany jsou povinny poskytnout si navzájem veškerou možnou součinnost nutnou k podání návrhu na vklad </w:t>
      </w:r>
      <w:r w:rsidR="005111DB" w:rsidRPr="002A7147">
        <w:rPr>
          <w:szCs w:val="22"/>
        </w:rPr>
        <w:t>práva stavby</w:t>
      </w:r>
      <w:r w:rsidRPr="002A7147">
        <w:rPr>
          <w:szCs w:val="22"/>
        </w:rPr>
        <w:t xml:space="preserve"> a k provedení tohoto vkladu. 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 xml:space="preserve">Pokud katastrální úřad zamítne návrh na vklad </w:t>
      </w:r>
      <w:r w:rsidR="005111DB" w:rsidRPr="002A7147">
        <w:rPr>
          <w:szCs w:val="22"/>
        </w:rPr>
        <w:t>práva stavby</w:t>
      </w:r>
      <w:r w:rsidRPr="002A7147">
        <w:rPr>
          <w:szCs w:val="22"/>
        </w:rPr>
        <w:t xml:space="preserve"> do katastru nemovitostí, uzavřou smluvní </w:t>
      </w:r>
      <w:r w:rsidRPr="002A7147">
        <w:rPr>
          <w:szCs w:val="22"/>
        </w:rPr>
        <w:lastRenderedPageBreak/>
        <w:t xml:space="preserve">strany nejpozději do </w:t>
      </w:r>
      <w:r w:rsidR="0040268A">
        <w:rPr>
          <w:szCs w:val="22"/>
        </w:rPr>
        <w:t>třiceti</w:t>
      </w:r>
      <w:r w:rsidRPr="002A7147">
        <w:rPr>
          <w:szCs w:val="22"/>
        </w:rPr>
        <w:t xml:space="preserve"> (</w:t>
      </w:r>
      <w:r w:rsidR="0040268A">
        <w:rPr>
          <w:szCs w:val="22"/>
        </w:rPr>
        <w:t>3</w:t>
      </w:r>
      <w:r w:rsidRPr="002A7147">
        <w:rPr>
          <w:szCs w:val="22"/>
        </w:rPr>
        <w:t xml:space="preserve">0) dnů od doručení takového rozhodnutí novou smlouvu o zřízení </w:t>
      </w:r>
      <w:r w:rsidR="005111DB" w:rsidRPr="002A7147">
        <w:rPr>
          <w:szCs w:val="22"/>
        </w:rPr>
        <w:t>práva stavby</w:t>
      </w:r>
      <w:r w:rsidRPr="002A7147">
        <w:rPr>
          <w:szCs w:val="22"/>
        </w:rPr>
        <w:t xml:space="preserve"> tak, aby byly splněny zákonné podmínky pro povolení vkladu </w:t>
      </w:r>
      <w:r w:rsidR="005111DB" w:rsidRPr="002A7147">
        <w:rPr>
          <w:szCs w:val="22"/>
        </w:rPr>
        <w:t>práva stavby</w:t>
      </w:r>
      <w:r w:rsidRPr="002A7147">
        <w:rPr>
          <w:szCs w:val="22"/>
        </w:rPr>
        <w:t xml:space="preserve"> do katastru nemovitostí a zároveň aby byla zachována vůle smluvních stran vyjádřená ve smlouvě.</w:t>
      </w:r>
    </w:p>
    <w:p w:rsidR="00AD3ECA" w:rsidRPr="002A7147" w:rsidRDefault="00AD3ECA" w:rsidP="00AD3ECA">
      <w:pPr>
        <w:pStyle w:val="Odstavecseseznamem"/>
        <w:ind w:left="426" w:right="142" w:hanging="426"/>
        <w:jc w:val="both"/>
        <w:rPr>
          <w:sz w:val="22"/>
          <w:szCs w:val="22"/>
        </w:rPr>
      </w:pPr>
    </w:p>
    <w:p w:rsidR="00AD3ECA" w:rsidRPr="002A7147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>Pokud katastrální úřad vyzve kteroukoli ze smluvních stran k doplnění či odstranění nedo</w:t>
      </w:r>
      <w:r w:rsidR="005111DB" w:rsidRPr="002A7147">
        <w:rPr>
          <w:szCs w:val="22"/>
        </w:rPr>
        <w:t>statků návrhu na vklad práva stavby</w:t>
      </w:r>
      <w:r w:rsidRPr="002A7147">
        <w:rPr>
          <w:szCs w:val="22"/>
        </w:rPr>
        <w:t>, doplní či opraví dotčená smluvní strana návrh nejpozději ve lhůtě uložené katastrálním úřadem.</w:t>
      </w:r>
    </w:p>
    <w:p w:rsidR="00813CA6" w:rsidRDefault="00813CA6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</w:p>
    <w:p w:rsidR="00813CA6" w:rsidRDefault="00813CA6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VII</w:t>
      </w:r>
      <w:r w:rsidR="00045B9A">
        <w:rPr>
          <w:b/>
          <w:szCs w:val="22"/>
        </w:rPr>
        <w:t>I</w:t>
      </w:r>
      <w:r w:rsidRPr="002A7147">
        <w:rPr>
          <w:b/>
          <w:szCs w:val="22"/>
        </w:rPr>
        <w:t>.</w:t>
      </w:r>
    </w:p>
    <w:p w:rsidR="00AD3ECA" w:rsidRPr="002A7147" w:rsidRDefault="007C4AFF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Plná moc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5111DB" w:rsidP="00AD3ECA">
      <w:pPr>
        <w:pStyle w:val="Zkladntext21"/>
        <w:numPr>
          <w:ilvl w:val="0"/>
          <w:numId w:val="9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 w:hanging="426"/>
        <w:jc w:val="both"/>
        <w:rPr>
          <w:szCs w:val="22"/>
        </w:rPr>
      </w:pPr>
      <w:r w:rsidRPr="002A7147">
        <w:rPr>
          <w:szCs w:val="22"/>
        </w:rPr>
        <w:t>Vlastník</w:t>
      </w:r>
      <w:r w:rsidR="00AD3ECA" w:rsidRPr="002A7147">
        <w:rPr>
          <w:szCs w:val="22"/>
        </w:rPr>
        <w:t xml:space="preserve"> podpisem této smlouvy uděluje </w:t>
      </w:r>
      <w:r w:rsidR="00813CA6">
        <w:rPr>
          <w:szCs w:val="22"/>
        </w:rPr>
        <w:t>stavebníkovi</w:t>
      </w:r>
      <w:r w:rsidR="00AD3ECA" w:rsidRPr="002A7147">
        <w:rPr>
          <w:szCs w:val="22"/>
        </w:rPr>
        <w:t xml:space="preserve"> </w:t>
      </w:r>
      <w:r w:rsidR="00AD3ECA" w:rsidRPr="00E73FE8">
        <w:rPr>
          <w:b/>
          <w:szCs w:val="22"/>
        </w:rPr>
        <w:t>plnou moc</w:t>
      </w:r>
      <w:r w:rsidR="00AD3ECA" w:rsidRPr="002A7147">
        <w:rPr>
          <w:szCs w:val="22"/>
        </w:rPr>
        <w:t xml:space="preserve"> k zastupování v celém řízení o povolení vkladu práva </w:t>
      </w:r>
      <w:r w:rsidRPr="002A7147">
        <w:rPr>
          <w:szCs w:val="22"/>
        </w:rPr>
        <w:t>stavby</w:t>
      </w:r>
      <w:r w:rsidR="00AD3ECA" w:rsidRPr="002A7147">
        <w:rPr>
          <w:szCs w:val="22"/>
        </w:rPr>
        <w:t xml:space="preserve"> dle této </w:t>
      </w:r>
      <w:r w:rsidR="00775D81" w:rsidRPr="002A7147">
        <w:rPr>
          <w:szCs w:val="22"/>
        </w:rPr>
        <w:t>s</w:t>
      </w:r>
      <w:r w:rsidR="00AD3ECA" w:rsidRPr="002A7147">
        <w:rPr>
          <w:szCs w:val="22"/>
        </w:rPr>
        <w:t xml:space="preserve">mlouvy do katastru nemovitostí, vyjma převzetí vyrozumění o povolení vkladu určeného </w:t>
      </w:r>
      <w:r w:rsidR="00E50DEA">
        <w:rPr>
          <w:szCs w:val="22"/>
        </w:rPr>
        <w:t>vlastníkovi</w:t>
      </w:r>
      <w:r w:rsidR="00AD3ECA" w:rsidRPr="002A7147">
        <w:rPr>
          <w:szCs w:val="22"/>
        </w:rPr>
        <w:t xml:space="preserve">. </w:t>
      </w:r>
      <w:r w:rsidRPr="002A7147">
        <w:rPr>
          <w:szCs w:val="22"/>
        </w:rPr>
        <w:t>Stavebník</w:t>
      </w:r>
      <w:r w:rsidR="00AD3ECA" w:rsidRPr="002A7147">
        <w:rPr>
          <w:szCs w:val="22"/>
        </w:rPr>
        <w:t xml:space="preserve"> je oprávněn činit v řízení o povolení vkladu vlastnického práva dle této smlouvy veškerá nezbytná právní jednání před katastrálním úřadem, zejména je oprávněn podat návrh na vklad. </w:t>
      </w:r>
      <w:r w:rsidRPr="002A7147">
        <w:rPr>
          <w:szCs w:val="22"/>
        </w:rPr>
        <w:t>Stavebník</w:t>
      </w:r>
      <w:r w:rsidR="00AD3ECA" w:rsidRPr="002A7147">
        <w:rPr>
          <w:szCs w:val="22"/>
        </w:rPr>
        <w:t xml:space="preserve"> svým podpisem toto zplnomocnění přijímá. </w:t>
      </w:r>
    </w:p>
    <w:p w:rsidR="00BC36F3" w:rsidRPr="002A7147" w:rsidRDefault="00BC36F3" w:rsidP="00BC36F3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60"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I</w:t>
      </w:r>
      <w:r w:rsidR="00045B9A">
        <w:rPr>
          <w:b/>
          <w:szCs w:val="22"/>
        </w:rPr>
        <w:t>X</w:t>
      </w:r>
      <w:r w:rsidRPr="002A7147">
        <w:rPr>
          <w:b/>
          <w:szCs w:val="22"/>
        </w:rPr>
        <w:t>.</w:t>
      </w:r>
    </w:p>
    <w:p w:rsidR="00AD3ECA" w:rsidRPr="002A7147" w:rsidRDefault="007C4AFF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Vedlejší ustanovení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5111DB" w:rsidP="00AD3ECA">
      <w:pPr>
        <w:pStyle w:val="Zkladntext21"/>
        <w:numPr>
          <w:ilvl w:val="0"/>
          <w:numId w:val="10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>Stavebník</w:t>
      </w:r>
      <w:r w:rsidR="00AD3ECA" w:rsidRPr="002A7147">
        <w:rPr>
          <w:szCs w:val="22"/>
        </w:rPr>
        <w:t xml:space="preserve"> předem vylučuje možnost uzavření smlouvy v případě nepodstatné odchylky či dodatku </w:t>
      </w:r>
      <w:r w:rsidRPr="002A7147">
        <w:rPr>
          <w:szCs w:val="22"/>
        </w:rPr>
        <w:t>vlastníka</w:t>
      </w:r>
      <w:r w:rsidR="00AD3ECA" w:rsidRPr="002A7147">
        <w:rPr>
          <w:szCs w:val="22"/>
        </w:rPr>
        <w:t xml:space="preserve"> k zaslanému návrhu smlouvy. Každý dodatek nebo odchylka, stejně jako výhrada, omezení či jiná změna budou považovány za novou nabídku.</w:t>
      </w:r>
    </w:p>
    <w:p w:rsidR="0033168C" w:rsidRPr="002A7147" w:rsidRDefault="0033168C" w:rsidP="0033168C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60"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numPr>
          <w:ilvl w:val="0"/>
          <w:numId w:val="10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 xml:space="preserve">Smluvní strany prohlašují, že se dohodly na všech náležitostech, u nichž bylo dosažení shody předpokladem pro uzavření smlouvy. Smluvní strany prohlašují, že mezi nimi nebyla dohodnuta žádná jiná vedlejší ujednání než ta, jež jsou obsažena v textu této smlouvy. 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134A9F" w:rsidRPr="002A7147" w:rsidRDefault="00134A9F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X.</w:t>
      </w:r>
    </w:p>
    <w:p w:rsidR="00AD3ECA" w:rsidRPr="002A7147" w:rsidRDefault="007C4AFF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Závěrečná ustanovení</w:t>
      </w:r>
    </w:p>
    <w:p w:rsidR="00AD3ECA" w:rsidRPr="002A7147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887811" w:rsidRPr="00E829ED" w:rsidRDefault="00887811" w:rsidP="00887811">
      <w:pPr>
        <w:pStyle w:val="Zkladntextodsazen3"/>
        <w:numPr>
          <w:ilvl w:val="0"/>
          <w:numId w:val="4"/>
        </w:numPr>
        <w:jc w:val="both"/>
        <w:rPr>
          <w:sz w:val="22"/>
          <w:szCs w:val="22"/>
        </w:rPr>
      </w:pPr>
      <w:r w:rsidRPr="002A7147">
        <w:rPr>
          <w:sz w:val="22"/>
          <w:szCs w:val="22"/>
        </w:rPr>
        <w:t xml:space="preserve">Tato smlouva je vyhotovena v </w:t>
      </w:r>
      <w:r w:rsidR="00264F06">
        <w:rPr>
          <w:sz w:val="22"/>
          <w:szCs w:val="22"/>
        </w:rPr>
        <w:t>5</w:t>
      </w:r>
      <w:r w:rsidRPr="002A7147">
        <w:rPr>
          <w:sz w:val="22"/>
          <w:szCs w:val="22"/>
        </w:rPr>
        <w:t xml:space="preserve"> stejnopisech s platností originálu, </w:t>
      </w:r>
      <w:r w:rsidR="00264F06">
        <w:rPr>
          <w:sz w:val="22"/>
          <w:szCs w:val="22"/>
        </w:rPr>
        <w:t>přičemž</w:t>
      </w:r>
      <w:r w:rsidRPr="002A7147">
        <w:rPr>
          <w:sz w:val="22"/>
          <w:szCs w:val="22"/>
        </w:rPr>
        <w:t xml:space="preserve"> </w:t>
      </w:r>
      <w:r w:rsidR="00264F06">
        <w:rPr>
          <w:sz w:val="22"/>
          <w:szCs w:val="22"/>
        </w:rPr>
        <w:t xml:space="preserve">stavebník </w:t>
      </w:r>
      <w:r w:rsidRPr="002A7147">
        <w:rPr>
          <w:sz w:val="22"/>
          <w:szCs w:val="22"/>
        </w:rPr>
        <w:t xml:space="preserve">obdrží </w:t>
      </w:r>
      <w:r w:rsidR="00264F06">
        <w:rPr>
          <w:sz w:val="22"/>
          <w:szCs w:val="22"/>
        </w:rPr>
        <w:t>3</w:t>
      </w:r>
      <w:r w:rsidRPr="002A7147">
        <w:rPr>
          <w:sz w:val="22"/>
          <w:szCs w:val="22"/>
        </w:rPr>
        <w:t xml:space="preserve"> stejnopis</w:t>
      </w:r>
      <w:r w:rsidR="00264F06">
        <w:rPr>
          <w:sz w:val="22"/>
          <w:szCs w:val="22"/>
        </w:rPr>
        <w:t xml:space="preserve">y, z nichž 1 bude s úředně ověřenými podpisy pro účely </w:t>
      </w:r>
      <w:r w:rsidR="00DF73DF">
        <w:rPr>
          <w:sz w:val="22"/>
          <w:szCs w:val="22"/>
        </w:rPr>
        <w:t>vkladu smlouvy do katastru nemovitostí</w:t>
      </w:r>
      <w:r w:rsidR="00264F06">
        <w:rPr>
          <w:sz w:val="22"/>
          <w:szCs w:val="22"/>
        </w:rPr>
        <w:t xml:space="preserve">, a vlastník </w:t>
      </w:r>
      <w:r w:rsidR="00264F06" w:rsidRPr="00E829ED">
        <w:rPr>
          <w:sz w:val="22"/>
          <w:szCs w:val="22"/>
        </w:rPr>
        <w:t>obdrží 2 stejnopisy</w:t>
      </w:r>
      <w:r w:rsidRPr="00E829ED">
        <w:rPr>
          <w:sz w:val="22"/>
          <w:szCs w:val="22"/>
        </w:rPr>
        <w:t>.</w:t>
      </w:r>
    </w:p>
    <w:p w:rsidR="00887811" w:rsidRPr="004A14EC" w:rsidRDefault="00E829ED" w:rsidP="00887811">
      <w:pPr>
        <w:pStyle w:val="Zkladntextodsazen3"/>
        <w:numPr>
          <w:ilvl w:val="0"/>
          <w:numId w:val="4"/>
        </w:numPr>
        <w:jc w:val="both"/>
        <w:rPr>
          <w:sz w:val="22"/>
          <w:szCs w:val="22"/>
        </w:rPr>
      </w:pPr>
      <w:r w:rsidRPr="00E829ED">
        <w:rPr>
          <w:sz w:val="22"/>
          <w:szCs w:val="22"/>
        </w:rPr>
        <w:t xml:space="preserve">Tato smlouva nabývá platnosti a účinnosti dnem jejího podpisu oběma smluvními stranami. </w:t>
      </w:r>
      <w:r>
        <w:rPr>
          <w:sz w:val="22"/>
          <w:szCs w:val="22"/>
        </w:rPr>
        <w:t xml:space="preserve">Vlastník </w:t>
      </w:r>
      <w:r w:rsidRPr="00E829ED">
        <w:rPr>
          <w:sz w:val="22"/>
          <w:szCs w:val="22"/>
        </w:rPr>
        <w:t xml:space="preserve">bere na vědomí, že </w:t>
      </w:r>
      <w:r>
        <w:rPr>
          <w:sz w:val="22"/>
          <w:szCs w:val="22"/>
        </w:rPr>
        <w:t>stavebník</w:t>
      </w:r>
      <w:r w:rsidRPr="00E829ED">
        <w:rPr>
          <w:sz w:val="22"/>
          <w:szCs w:val="22"/>
        </w:rPr>
        <w:t xml:space="preserve"> je subjektem, jenž nese v určitých případech povinnost uveřejňovat smlouvy na úřední desce Středočeského kraje dle svých interních předpisů. </w:t>
      </w:r>
      <w:r>
        <w:rPr>
          <w:sz w:val="22"/>
          <w:szCs w:val="22"/>
        </w:rPr>
        <w:t>Vlastník</w:t>
      </w:r>
      <w:r w:rsidRPr="00E829ED">
        <w:rPr>
          <w:sz w:val="22"/>
          <w:szCs w:val="22"/>
        </w:rPr>
        <w:t xml:space="preserve"> souhlasí s uveřejněním této smlouvy na úřední desce Středočeského kraje, a to v případě, kdy </w:t>
      </w:r>
      <w:r>
        <w:rPr>
          <w:sz w:val="22"/>
          <w:szCs w:val="22"/>
        </w:rPr>
        <w:t>stavebník</w:t>
      </w:r>
      <w:r w:rsidRPr="00E829ED">
        <w:rPr>
          <w:sz w:val="22"/>
          <w:szCs w:val="22"/>
        </w:rPr>
        <w:t xml:space="preserve"> nese v souladu se svými interními předpisy povinnost uveřejnění smlouvy na úřední desce Středočeského kraje</w:t>
      </w:r>
      <w:r w:rsidR="00887811" w:rsidRPr="004A14EC">
        <w:rPr>
          <w:sz w:val="22"/>
          <w:szCs w:val="22"/>
        </w:rPr>
        <w:t xml:space="preserve">. </w:t>
      </w:r>
    </w:p>
    <w:p w:rsidR="00075D9B" w:rsidRPr="002A7147" w:rsidRDefault="00075D9B" w:rsidP="00075D9B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2A7147">
        <w:rPr>
          <w:sz w:val="22"/>
          <w:szCs w:val="22"/>
        </w:rPr>
        <w:t xml:space="preserve">Stane-li se či ukáže-li se kterékoli z ustanovení této </w:t>
      </w:r>
      <w:r w:rsidR="00666C11" w:rsidRPr="002A7147">
        <w:rPr>
          <w:sz w:val="22"/>
          <w:szCs w:val="22"/>
        </w:rPr>
        <w:t>s</w:t>
      </w:r>
      <w:r w:rsidRPr="002A7147">
        <w:rPr>
          <w:sz w:val="22"/>
          <w:szCs w:val="22"/>
        </w:rPr>
        <w:t xml:space="preserve">mlouvy být neplatným, neúčinným, či zdánlivým, tato neplatnost, neúčinnost ani zdánlivost nebude mít vliv na platnost zbývajících ustanovení této </w:t>
      </w:r>
      <w:r w:rsidR="00666C11" w:rsidRPr="002A7147">
        <w:rPr>
          <w:sz w:val="22"/>
          <w:szCs w:val="22"/>
        </w:rPr>
        <w:t>s</w:t>
      </w:r>
      <w:r w:rsidRPr="002A7147">
        <w:rPr>
          <w:sz w:val="22"/>
          <w:szCs w:val="22"/>
        </w:rPr>
        <w:t xml:space="preserve">mlouvy. Smluvní strany nahradí takové neplatné, neúčinné popř. zdánlivé ustanovení </w:t>
      </w:r>
      <w:r w:rsidR="00666C11" w:rsidRPr="002A7147">
        <w:rPr>
          <w:sz w:val="22"/>
          <w:szCs w:val="22"/>
        </w:rPr>
        <w:t>s</w:t>
      </w:r>
      <w:r w:rsidRPr="002A7147">
        <w:rPr>
          <w:sz w:val="22"/>
          <w:szCs w:val="22"/>
        </w:rPr>
        <w:t xml:space="preserve">mlouvy platným a účinným ustanovením, které bude svým ekonomickým dopadem co nejbližší (v maximální možné míře přípustné platnými právními předpisy) ustanovení, které má být nahrazeno, a úmysl </w:t>
      </w:r>
      <w:r w:rsidR="00666C11" w:rsidRPr="002A7147">
        <w:rPr>
          <w:sz w:val="22"/>
          <w:szCs w:val="22"/>
        </w:rPr>
        <w:t>s</w:t>
      </w:r>
      <w:r w:rsidRPr="002A7147">
        <w:rPr>
          <w:sz w:val="22"/>
          <w:szCs w:val="22"/>
        </w:rPr>
        <w:t xml:space="preserve">mluvních stran nebude takovou změnou dotčen, a to ve lhůtě </w:t>
      </w:r>
      <w:r w:rsidR="00911D53" w:rsidRPr="00E50DEA">
        <w:rPr>
          <w:sz w:val="22"/>
          <w:szCs w:val="22"/>
          <w:highlight w:val="yellow"/>
        </w:rPr>
        <w:t>30</w:t>
      </w:r>
      <w:r w:rsidRPr="002A7147">
        <w:rPr>
          <w:sz w:val="22"/>
          <w:szCs w:val="22"/>
        </w:rPr>
        <w:t> dnů od obdržení kteroukoli smluvní stranou příslušné výzvy druhé smluvní strany.</w:t>
      </w:r>
    </w:p>
    <w:p w:rsidR="00046B1A" w:rsidRPr="002A7147" w:rsidRDefault="00887811" w:rsidP="00046B1A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2A7147">
        <w:rPr>
          <w:color w:val="000000"/>
          <w:sz w:val="22"/>
          <w:szCs w:val="22"/>
        </w:rPr>
        <w:t>N</w:t>
      </w:r>
      <w:r w:rsidR="00046B1A" w:rsidRPr="002A7147">
        <w:rPr>
          <w:color w:val="000000"/>
          <w:sz w:val="22"/>
          <w:szCs w:val="22"/>
        </w:rPr>
        <w:t>edílnou součástí této smlouvy jsou tyto její</w:t>
      </w:r>
      <w:r w:rsidRPr="002A7147">
        <w:rPr>
          <w:color w:val="000000"/>
          <w:sz w:val="22"/>
          <w:szCs w:val="22"/>
        </w:rPr>
        <w:t xml:space="preserve"> příloh</w:t>
      </w:r>
      <w:r w:rsidR="00046B1A" w:rsidRPr="002A7147">
        <w:rPr>
          <w:color w:val="000000"/>
          <w:sz w:val="22"/>
          <w:szCs w:val="22"/>
        </w:rPr>
        <w:t>y:</w:t>
      </w:r>
    </w:p>
    <w:p w:rsidR="00046B1A" w:rsidRPr="002A7147" w:rsidRDefault="00046B1A" w:rsidP="00046B1A">
      <w:pPr>
        <w:pStyle w:val="Odstavecseseznamem"/>
        <w:autoSpaceDE w:val="0"/>
        <w:autoSpaceDN w:val="0"/>
        <w:ind w:left="1985" w:hanging="1265"/>
        <w:rPr>
          <w:sz w:val="22"/>
          <w:szCs w:val="22"/>
        </w:rPr>
      </w:pPr>
      <w:r w:rsidRPr="002A7147">
        <w:rPr>
          <w:color w:val="000000"/>
          <w:sz w:val="22"/>
          <w:szCs w:val="22"/>
        </w:rPr>
        <w:t xml:space="preserve">Příloha č. 1 - </w:t>
      </w:r>
      <w:r w:rsidRPr="002A7147">
        <w:rPr>
          <w:sz w:val="22"/>
          <w:szCs w:val="22"/>
        </w:rPr>
        <w:t xml:space="preserve">Usnesení Zastupitelstva Středočeského kraje č.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Pr="002A7147">
        <w:rPr>
          <w:sz w:val="22"/>
          <w:szCs w:val="22"/>
        </w:rPr>
        <w:t xml:space="preserve">ze dne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Pr="002A7147">
        <w:rPr>
          <w:sz w:val="22"/>
          <w:szCs w:val="22"/>
        </w:rPr>
        <w:t xml:space="preserve"> zplnomocnění Krajské správy a údržby silnic Středočeského kraje, příspěvkové organizace</w:t>
      </w:r>
      <w:r w:rsidR="008D58BA">
        <w:rPr>
          <w:sz w:val="22"/>
          <w:szCs w:val="22"/>
        </w:rPr>
        <w:t>;</w:t>
      </w:r>
    </w:p>
    <w:p w:rsidR="00046B1A" w:rsidRPr="002A7147" w:rsidRDefault="006466E5" w:rsidP="00046B1A">
      <w:pPr>
        <w:pStyle w:val="Odstavecseseznamem"/>
        <w:autoSpaceDE w:val="0"/>
        <w:autoSpaceDN w:val="0"/>
        <w:rPr>
          <w:sz w:val="22"/>
          <w:szCs w:val="22"/>
        </w:rPr>
      </w:pPr>
      <w:r w:rsidRPr="002A7147">
        <w:rPr>
          <w:sz w:val="22"/>
          <w:szCs w:val="22"/>
        </w:rPr>
        <w:t>Příloha č. 2 - Geometrický plán</w:t>
      </w:r>
      <w:r w:rsidR="008D58BA">
        <w:rPr>
          <w:sz w:val="22"/>
          <w:szCs w:val="22"/>
        </w:rPr>
        <w:t>;</w:t>
      </w:r>
    </w:p>
    <w:p w:rsidR="00391607" w:rsidRDefault="006466E5" w:rsidP="00046B1A">
      <w:pPr>
        <w:pStyle w:val="Odstavecseseznamem"/>
        <w:autoSpaceDE w:val="0"/>
        <w:autoSpaceDN w:val="0"/>
        <w:rPr>
          <w:sz w:val="22"/>
          <w:szCs w:val="22"/>
        </w:rPr>
      </w:pPr>
      <w:r w:rsidRPr="002A7147">
        <w:rPr>
          <w:sz w:val="22"/>
          <w:szCs w:val="22"/>
        </w:rPr>
        <w:lastRenderedPageBreak/>
        <w:t xml:space="preserve">Příloha č. 3 -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="00391607">
        <w:rPr>
          <w:sz w:val="22"/>
          <w:szCs w:val="22"/>
        </w:rPr>
        <w:t>;</w:t>
      </w:r>
    </w:p>
    <w:p w:rsidR="006466E5" w:rsidRPr="002A7147" w:rsidRDefault="00391607" w:rsidP="00046B1A">
      <w:pPr>
        <w:pStyle w:val="Odstavecseseznamem"/>
        <w:autoSpaceDE w:val="0"/>
        <w:autoSpaceDN w:val="0"/>
        <w:rPr>
          <w:sz w:val="22"/>
          <w:szCs w:val="22"/>
        </w:rPr>
      </w:pPr>
      <w:r>
        <w:rPr>
          <w:sz w:val="22"/>
          <w:szCs w:val="22"/>
        </w:rPr>
        <w:t>Příloha č. 4 – Informace o zpracování osobních údajů</w:t>
      </w:r>
      <w:r w:rsidR="008D58BA">
        <w:rPr>
          <w:sz w:val="22"/>
          <w:szCs w:val="22"/>
        </w:rPr>
        <w:t>.</w:t>
      </w:r>
    </w:p>
    <w:p w:rsidR="00887811" w:rsidRPr="002A7147" w:rsidRDefault="00887811" w:rsidP="00046B1A">
      <w:pPr>
        <w:pStyle w:val="Odstavecseseznamem"/>
        <w:autoSpaceDE w:val="0"/>
        <w:autoSpaceDN w:val="0"/>
        <w:rPr>
          <w:sz w:val="22"/>
          <w:szCs w:val="22"/>
        </w:rPr>
      </w:pPr>
      <w:r w:rsidRPr="002A7147">
        <w:rPr>
          <w:color w:val="000000"/>
          <w:sz w:val="22"/>
          <w:szCs w:val="22"/>
        </w:rPr>
        <w:t xml:space="preserve"> </w:t>
      </w:r>
    </w:p>
    <w:p w:rsidR="00C059C1" w:rsidRPr="002A7147" w:rsidRDefault="00C059C1" w:rsidP="00C059C1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2A7147">
        <w:rPr>
          <w:sz w:val="22"/>
          <w:szCs w:val="22"/>
        </w:rPr>
        <w:t>Jak</w:t>
      </w:r>
      <w:r w:rsidR="0076214F" w:rsidRPr="002A7147">
        <w:rPr>
          <w:sz w:val="22"/>
          <w:szCs w:val="22"/>
        </w:rPr>
        <w:t>ý</w:t>
      </w:r>
      <w:r w:rsidRPr="002A7147">
        <w:rPr>
          <w:sz w:val="22"/>
          <w:szCs w:val="22"/>
        </w:rPr>
        <w:t xml:space="preserve">koli spor mezi </w:t>
      </w:r>
      <w:r w:rsidR="0076214F" w:rsidRPr="002A7147">
        <w:rPr>
          <w:sz w:val="22"/>
          <w:szCs w:val="22"/>
        </w:rPr>
        <w:t>s</w:t>
      </w:r>
      <w:r w:rsidRPr="002A7147">
        <w:rPr>
          <w:sz w:val="22"/>
          <w:szCs w:val="22"/>
        </w:rPr>
        <w:t xml:space="preserve">mluvními stranami vyplývající z této </w:t>
      </w:r>
      <w:r w:rsidR="0076214F" w:rsidRPr="002A7147">
        <w:rPr>
          <w:sz w:val="22"/>
          <w:szCs w:val="22"/>
        </w:rPr>
        <w:t>s</w:t>
      </w:r>
      <w:r w:rsidRPr="002A7147">
        <w:rPr>
          <w:sz w:val="22"/>
          <w:szCs w:val="22"/>
        </w:rPr>
        <w:t>mlouvy nebo vznikl</w:t>
      </w:r>
      <w:r w:rsidR="0076214F" w:rsidRPr="002A7147">
        <w:rPr>
          <w:sz w:val="22"/>
          <w:szCs w:val="22"/>
        </w:rPr>
        <w:t>ý</w:t>
      </w:r>
      <w:r w:rsidRPr="002A7147">
        <w:rPr>
          <w:sz w:val="22"/>
          <w:szCs w:val="22"/>
        </w:rPr>
        <w:t xml:space="preserve"> v souvislosti </w:t>
      </w:r>
      <w:r w:rsidR="0076214F" w:rsidRPr="002A7147">
        <w:rPr>
          <w:sz w:val="22"/>
          <w:szCs w:val="22"/>
        </w:rPr>
        <w:t xml:space="preserve">s ní </w:t>
      </w:r>
      <w:r w:rsidRPr="002A7147">
        <w:rPr>
          <w:sz w:val="22"/>
          <w:szCs w:val="22"/>
        </w:rPr>
        <w:t xml:space="preserve">bude rozhodnut na návrh kterékoli </w:t>
      </w:r>
      <w:r w:rsidR="0076214F" w:rsidRPr="002A7147">
        <w:rPr>
          <w:sz w:val="22"/>
          <w:szCs w:val="22"/>
        </w:rPr>
        <w:t>s</w:t>
      </w:r>
      <w:r w:rsidRPr="002A7147">
        <w:rPr>
          <w:sz w:val="22"/>
          <w:szCs w:val="22"/>
        </w:rPr>
        <w:t>mluvní strany obecným soudem České republiky.</w:t>
      </w:r>
    </w:p>
    <w:p w:rsidR="00AD3ECA" w:rsidRPr="002A7147" w:rsidRDefault="00AD3ECA" w:rsidP="007D555D">
      <w:pPr>
        <w:pStyle w:val="Zkladntext21"/>
        <w:keepNext/>
        <w:numPr>
          <w:ilvl w:val="0"/>
          <w:numId w:val="4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  <w:bookmarkStart w:id="4" w:name="_DV_M132"/>
      <w:bookmarkEnd w:id="4"/>
      <w:r w:rsidRPr="002A7147">
        <w:rPr>
          <w:szCs w:val="22"/>
        </w:rPr>
        <w:t>Smluvní strany se dohodly, že změny v obsahu této smlouvy lze činit pouze písemnou formou.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numPr>
          <w:ilvl w:val="0"/>
          <w:numId w:val="4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  <w:r w:rsidRPr="002A7147">
        <w:rPr>
          <w:szCs w:val="22"/>
        </w:rPr>
        <w:t>Smluvní strany prohlašují, že si smlouvu řádně přečetly, s jejím obsahem souhlasí a že je uzavřena dle jejich pravé a svobodné vůle, vážně, určitě a srozumitelně a nikoliv v tísni nebo za jinak nevýhodných podmínek. Na důkaz toho připojují své podpisy.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 xml:space="preserve">                                 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ab/>
      </w:r>
    </w:p>
    <w:p w:rsidR="007D555D" w:rsidRPr="002A7147" w:rsidRDefault="007D555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>V</w:t>
      </w:r>
      <w:r w:rsidR="009E3CCC" w:rsidRPr="002A7147">
        <w:rPr>
          <w:szCs w:val="22"/>
        </w:rPr>
        <w:t xml:space="preserve"> </w:t>
      </w:r>
      <w:r w:rsidR="00E73FE8">
        <w:rPr>
          <w:szCs w:val="22"/>
        </w:rPr>
        <w:t>Praze</w:t>
      </w:r>
      <w:r w:rsidR="009E3CCC" w:rsidRPr="002A7147">
        <w:rPr>
          <w:szCs w:val="22"/>
        </w:rPr>
        <w:t xml:space="preserve"> d</w:t>
      </w:r>
      <w:r w:rsidRPr="002A7147">
        <w:rPr>
          <w:szCs w:val="22"/>
        </w:rPr>
        <w:t>ne</w:t>
      </w:r>
      <w:r w:rsidR="009E3CCC" w:rsidRPr="002A7147">
        <w:rPr>
          <w:szCs w:val="22"/>
        </w:rPr>
        <w:t xml:space="preserve"> </w:t>
      </w:r>
      <w:r w:rsidRPr="002A7147">
        <w:rPr>
          <w:szCs w:val="22"/>
        </w:rPr>
        <w:t>______</w:t>
      </w:r>
      <w:r w:rsidR="009E3CCC" w:rsidRPr="002A7147">
        <w:rPr>
          <w:szCs w:val="22"/>
        </w:rPr>
        <w:t>_____</w:t>
      </w:r>
      <w:r w:rsidRPr="002A7147">
        <w:rPr>
          <w:szCs w:val="22"/>
        </w:rPr>
        <w:tab/>
      </w:r>
      <w:r w:rsidRPr="002A7147">
        <w:rPr>
          <w:szCs w:val="22"/>
        </w:rPr>
        <w:tab/>
        <w:t xml:space="preserve">             V</w:t>
      </w:r>
      <w:r w:rsidR="009E3CCC" w:rsidRPr="002A7147">
        <w:rPr>
          <w:szCs w:val="22"/>
        </w:rPr>
        <w:t xml:space="preserve"> </w:t>
      </w:r>
      <w:r w:rsidRPr="002A7147">
        <w:rPr>
          <w:szCs w:val="22"/>
        </w:rPr>
        <w:t>_________</w:t>
      </w:r>
      <w:r w:rsidR="009E3CCC" w:rsidRPr="002A7147">
        <w:rPr>
          <w:szCs w:val="22"/>
        </w:rPr>
        <w:t>_____ d</w:t>
      </w:r>
      <w:r w:rsidRPr="002A7147">
        <w:rPr>
          <w:szCs w:val="22"/>
        </w:rPr>
        <w:t>ne</w:t>
      </w:r>
      <w:r w:rsidR="009E3CCC" w:rsidRPr="002A7147">
        <w:rPr>
          <w:szCs w:val="22"/>
        </w:rPr>
        <w:t xml:space="preserve"> </w:t>
      </w:r>
      <w:r w:rsidRPr="002A7147">
        <w:rPr>
          <w:szCs w:val="22"/>
        </w:rPr>
        <w:t>______</w:t>
      </w:r>
      <w:r w:rsidR="009E3CCC" w:rsidRPr="002A7147">
        <w:rPr>
          <w:szCs w:val="22"/>
        </w:rPr>
        <w:t>_____</w:t>
      </w:r>
      <w:r w:rsidRPr="002A7147">
        <w:rPr>
          <w:szCs w:val="22"/>
        </w:rPr>
        <w:tab/>
      </w:r>
      <w:r w:rsidRPr="002A7147">
        <w:rPr>
          <w:szCs w:val="22"/>
        </w:rPr>
        <w:tab/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Pr="002A7147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Pr="002A7147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Pr="002A7147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Pr="00E829ED" w:rsidRDefault="009E3CCC" w:rsidP="009E3CCC">
      <w:pPr>
        <w:tabs>
          <w:tab w:val="left" w:pos="426"/>
        </w:tabs>
        <w:rPr>
          <w:sz w:val="22"/>
          <w:szCs w:val="22"/>
        </w:rPr>
      </w:pPr>
      <w:r w:rsidRPr="00E829ED">
        <w:rPr>
          <w:sz w:val="22"/>
          <w:szCs w:val="22"/>
        </w:rPr>
        <w:t>________________________________</w:t>
      </w:r>
      <w:r w:rsidRPr="00E829ED">
        <w:rPr>
          <w:sz w:val="22"/>
          <w:szCs w:val="22"/>
        </w:rPr>
        <w:tab/>
      </w:r>
      <w:r w:rsidRPr="00E829ED">
        <w:rPr>
          <w:sz w:val="22"/>
          <w:szCs w:val="22"/>
        </w:rPr>
        <w:tab/>
      </w:r>
      <w:r w:rsidRPr="00E829ED">
        <w:rPr>
          <w:sz w:val="22"/>
          <w:szCs w:val="22"/>
        </w:rPr>
        <w:tab/>
        <w:t xml:space="preserve">  ________________________________</w:t>
      </w:r>
    </w:p>
    <w:p w:rsidR="00DF73DF" w:rsidRPr="004A14EC" w:rsidRDefault="009E3CCC" w:rsidP="00DF73DF">
      <w:pPr>
        <w:ind w:firstLine="708"/>
        <w:rPr>
          <w:b/>
          <w:sz w:val="22"/>
          <w:szCs w:val="22"/>
        </w:rPr>
      </w:pPr>
      <w:r w:rsidRPr="004A14EC">
        <w:rPr>
          <w:b/>
          <w:sz w:val="22"/>
          <w:szCs w:val="22"/>
        </w:rPr>
        <w:t>za Středočeský kraj</w:t>
      </w:r>
    </w:p>
    <w:p w:rsidR="009E3CCC" w:rsidRPr="004A14EC" w:rsidRDefault="009E3CCC" w:rsidP="009E3CCC">
      <w:pPr>
        <w:rPr>
          <w:b/>
          <w:sz w:val="22"/>
          <w:szCs w:val="22"/>
        </w:rPr>
      </w:pPr>
      <w:r w:rsidRPr="004A14EC">
        <w:rPr>
          <w:b/>
          <w:sz w:val="22"/>
          <w:szCs w:val="22"/>
        </w:rPr>
        <w:t>Krajská správa a údržba silnic Středočeského</w:t>
      </w:r>
    </w:p>
    <w:p w:rsidR="009E3CCC" w:rsidRPr="00E829ED" w:rsidRDefault="006B1467" w:rsidP="009E3CCC">
      <w:pPr>
        <w:rPr>
          <w:b/>
          <w:sz w:val="22"/>
          <w:szCs w:val="22"/>
        </w:rPr>
      </w:pPr>
      <w:ins w:id="5" w:author="Krkošková Lenka" w:date="2022-07-19T09:49:00Z">
        <w:r>
          <w:rPr>
            <w:b/>
            <w:sz w:val="22"/>
            <w:szCs w:val="22"/>
          </w:rPr>
          <w:t xml:space="preserve">       </w:t>
        </w:r>
      </w:ins>
      <w:r w:rsidR="009E3CCC" w:rsidRPr="004A14EC">
        <w:rPr>
          <w:b/>
          <w:sz w:val="22"/>
          <w:szCs w:val="22"/>
        </w:rPr>
        <w:t>kraje, příspěvková organizace</w:t>
      </w:r>
    </w:p>
    <w:p w:rsidR="009E3CCC" w:rsidRPr="006B1467" w:rsidRDefault="00D4782F" w:rsidP="009E3CCC">
      <w:pPr>
        <w:rPr>
          <w:b/>
          <w:sz w:val="22"/>
          <w:szCs w:val="22"/>
          <w:rPrChange w:id="6" w:author="Krkošková Lenka" w:date="2022-07-19T09:50:00Z">
            <w:rPr>
              <w:sz w:val="22"/>
              <w:szCs w:val="22"/>
            </w:rPr>
          </w:rPrChange>
        </w:rPr>
      </w:pPr>
      <w:r w:rsidRPr="00E829ED">
        <w:rPr>
          <w:sz w:val="22"/>
          <w:szCs w:val="22"/>
        </w:rPr>
        <w:t xml:space="preserve">  </w:t>
      </w:r>
      <w:del w:id="7" w:author="Krkošková Lenka" w:date="2022-07-19T09:49:00Z">
        <w:r w:rsidRPr="006B1467" w:rsidDel="006B1467">
          <w:rPr>
            <w:b/>
            <w:sz w:val="22"/>
            <w:szCs w:val="22"/>
            <w:rPrChange w:id="8" w:author="Krkošková Lenka" w:date="2022-07-19T09:50:00Z">
              <w:rPr>
                <w:sz w:val="22"/>
                <w:szCs w:val="22"/>
              </w:rPr>
            </w:rPrChange>
          </w:rPr>
          <w:delText xml:space="preserve">      </w:delText>
        </w:r>
      </w:del>
      <w:ins w:id="9" w:author="Krkošková Lenka" w:date="2022-07-19T09:49:00Z">
        <w:r w:rsidR="006B1467" w:rsidRPr="006B1467">
          <w:rPr>
            <w:b/>
            <w:sz w:val="22"/>
            <w:szCs w:val="22"/>
            <w:rPrChange w:id="10" w:author="Krkošková Lenka" w:date="2022-07-19T09:50:00Z">
              <w:rPr>
                <w:sz w:val="24"/>
                <w:szCs w:val="24"/>
              </w:rPr>
            </w:rPrChange>
          </w:rPr>
          <w:t>Ing. Aleš Čermák, PhD. MBA, ředitel</w:t>
        </w:r>
      </w:ins>
      <w:del w:id="11" w:author="Krkošková Lenka" w:date="2022-07-19T09:49:00Z">
        <w:r w:rsidR="00E829ED" w:rsidRPr="006B1467" w:rsidDel="006B1467">
          <w:rPr>
            <w:b/>
            <w:sz w:val="22"/>
            <w:szCs w:val="22"/>
            <w:rPrChange w:id="12" w:author="Krkošková Lenka" w:date="2022-07-19T09:50:00Z">
              <w:rPr>
                <w:sz w:val="22"/>
                <w:szCs w:val="22"/>
              </w:rPr>
            </w:rPrChange>
          </w:rPr>
          <w:delText>Ing. Jan Lichtneger</w:delText>
        </w:r>
        <w:r w:rsidRPr="006B1467" w:rsidDel="006B1467">
          <w:rPr>
            <w:b/>
            <w:sz w:val="22"/>
            <w:szCs w:val="22"/>
            <w:rPrChange w:id="13" w:author="Krkošková Lenka" w:date="2022-07-19T09:50:00Z">
              <w:rPr>
                <w:sz w:val="22"/>
                <w:szCs w:val="22"/>
              </w:rPr>
            </w:rPrChange>
          </w:rPr>
          <w:delText>,</w:delText>
        </w:r>
        <w:r w:rsidR="009E3CCC" w:rsidRPr="006B1467" w:rsidDel="006B1467">
          <w:rPr>
            <w:b/>
            <w:sz w:val="22"/>
            <w:szCs w:val="22"/>
            <w:rPrChange w:id="14" w:author="Krkošková Lenka" w:date="2022-07-19T09:50:00Z">
              <w:rPr>
                <w:sz w:val="22"/>
                <w:szCs w:val="22"/>
              </w:rPr>
            </w:rPrChange>
          </w:rPr>
          <w:delText xml:space="preserve"> ředitel</w:delText>
        </w:r>
      </w:del>
    </w:p>
    <w:p w:rsidR="009E3CCC" w:rsidRPr="002A7147" w:rsidRDefault="009E3CCC" w:rsidP="009E3CCC">
      <w:pPr>
        <w:rPr>
          <w:sz w:val="22"/>
          <w:szCs w:val="22"/>
        </w:rPr>
      </w:pPr>
    </w:p>
    <w:p w:rsidR="009E3CCC" w:rsidRPr="002A7147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"/>
        <w:spacing w:before="0" w:line="240" w:lineRule="auto"/>
        <w:ind w:right="142"/>
        <w:rPr>
          <w:rFonts w:ascii="Times New Roman" w:hAnsi="Times New Roman"/>
          <w:sz w:val="22"/>
          <w:szCs w:val="22"/>
        </w:rPr>
      </w:pPr>
      <w:bookmarkStart w:id="15" w:name="_GoBack"/>
      <w:bookmarkEnd w:id="15"/>
    </w:p>
    <w:p w:rsidR="004F7C41" w:rsidRPr="002A7147" w:rsidRDefault="004F7C41">
      <w:pPr>
        <w:rPr>
          <w:sz w:val="22"/>
          <w:szCs w:val="22"/>
        </w:rPr>
      </w:pPr>
    </w:p>
    <w:p w:rsidR="004F7C41" w:rsidRPr="009E3CCC" w:rsidRDefault="004F7C41">
      <w:pPr>
        <w:rPr>
          <w:sz w:val="22"/>
          <w:szCs w:val="22"/>
        </w:rPr>
      </w:pPr>
    </w:p>
    <w:sectPr w:rsidR="004F7C41" w:rsidRPr="009E3CCC" w:rsidSect="006466E5">
      <w:footerReference w:type="even" r:id="rId11"/>
      <w:footerReference w:type="default" r:id="rId12"/>
      <w:pgSz w:w="11905" w:h="16837"/>
      <w:pgMar w:top="1276" w:right="990" w:bottom="1418" w:left="1134" w:header="708" w:footer="90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2C1D" w:rsidRDefault="00DE2C1D" w:rsidP="009945C9">
      <w:r>
        <w:separator/>
      </w:r>
    </w:p>
  </w:endnote>
  <w:endnote w:type="continuationSeparator" w:id="0">
    <w:p w:rsidR="00DE2C1D" w:rsidRDefault="00DE2C1D" w:rsidP="00994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KHXA+FuturaStd-Extra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TCEExtBol">
    <w:altName w:val="Times New Roman"/>
    <w:charset w:val="EE"/>
    <w:family w:val="auto"/>
    <w:pitch w:val="variable"/>
    <w:sig w:usb0="800000A7" w:usb1="0000204A" w:usb2="00000000" w:usb3="00000000" w:csb0="0000008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6AB9" w:rsidRDefault="00DD70F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566AB9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66AB9">
      <w:rPr>
        <w:rStyle w:val="slostrnky"/>
        <w:noProof/>
      </w:rPr>
      <w:t>1</w:t>
    </w:r>
    <w:r>
      <w:rPr>
        <w:rStyle w:val="slostrnky"/>
      </w:rPr>
      <w:fldChar w:fldCharType="end"/>
    </w:r>
  </w:p>
  <w:p w:rsidR="00566AB9" w:rsidRDefault="00566AB9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694131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566AB9" w:rsidRPr="006C542C" w:rsidRDefault="00DD70FE">
        <w:pPr>
          <w:pStyle w:val="Zpat"/>
          <w:jc w:val="center"/>
          <w:rPr>
            <w:sz w:val="22"/>
            <w:szCs w:val="22"/>
          </w:rPr>
        </w:pPr>
        <w:r w:rsidRPr="006C542C">
          <w:rPr>
            <w:sz w:val="22"/>
            <w:szCs w:val="22"/>
          </w:rPr>
          <w:fldChar w:fldCharType="begin"/>
        </w:r>
        <w:r w:rsidR="00566AB9" w:rsidRPr="006C542C">
          <w:rPr>
            <w:sz w:val="22"/>
            <w:szCs w:val="22"/>
          </w:rPr>
          <w:instrText xml:space="preserve"> PAGE   \* MERGEFORMAT </w:instrText>
        </w:r>
        <w:r w:rsidRPr="006C542C">
          <w:rPr>
            <w:sz w:val="22"/>
            <w:szCs w:val="22"/>
          </w:rPr>
          <w:fldChar w:fldCharType="separate"/>
        </w:r>
        <w:r w:rsidR="006B1467">
          <w:rPr>
            <w:noProof/>
            <w:sz w:val="22"/>
            <w:szCs w:val="22"/>
          </w:rPr>
          <w:t>3</w:t>
        </w:r>
        <w:r w:rsidRPr="006C542C">
          <w:rPr>
            <w:sz w:val="22"/>
            <w:szCs w:val="22"/>
          </w:rPr>
          <w:fldChar w:fldCharType="end"/>
        </w:r>
      </w:p>
    </w:sdtContent>
  </w:sdt>
  <w:p w:rsidR="00566AB9" w:rsidRDefault="00566AB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2C1D" w:rsidRDefault="00DE2C1D" w:rsidP="009945C9">
      <w:r>
        <w:separator/>
      </w:r>
    </w:p>
  </w:footnote>
  <w:footnote w:type="continuationSeparator" w:id="0">
    <w:p w:rsidR="00DE2C1D" w:rsidRDefault="00DE2C1D" w:rsidP="009945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81BEA"/>
    <w:multiLevelType w:val="hybridMultilevel"/>
    <w:tmpl w:val="4628E456"/>
    <w:lvl w:ilvl="0" w:tplc="86A4A5E8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8" w:hanging="360"/>
      </w:pPr>
    </w:lvl>
    <w:lvl w:ilvl="2" w:tplc="0405001B" w:tentative="1">
      <w:start w:val="1"/>
      <w:numFmt w:val="lowerRoman"/>
      <w:lvlText w:val="%3."/>
      <w:lvlJc w:val="right"/>
      <w:pPr>
        <w:ind w:left="1818" w:hanging="180"/>
      </w:pPr>
    </w:lvl>
    <w:lvl w:ilvl="3" w:tplc="0405000F" w:tentative="1">
      <w:start w:val="1"/>
      <w:numFmt w:val="decimal"/>
      <w:lvlText w:val="%4."/>
      <w:lvlJc w:val="left"/>
      <w:pPr>
        <w:ind w:left="2538" w:hanging="360"/>
      </w:pPr>
    </w:lvl>
    <w:lvl w:ilvl="4" w:tplc="04050019" w:tentative="1">
      <w:start w:val="1"/>
      <w:numFmt w:val="lowerLetter"/>
      <w:lvlText w:val="%5."/>
      <w:lvlJc w:val="left"/>
      <w:pPr>
        <w:ind w:left="3258" w:hanging="360"/>
      </w:pPr>
    </w:lvl>
    <w:lvl w:ilvl="5" w:tplc="0405001B" w:tentative="1">
      <w:start w:val="1"/>
      <w:numFmt w:val="lowerRoman"/>
      <w:lvlText w:val="%6."/>
      <w:lvlJc w:val="right"/>
      <w:pPr>
        <w:ind w:left="3978" w:hanging="180"/>
      </w:pPr>
    </w:lvl>
    <w:lvl w:ilvl="6" w:tplc="0405000F" w:tentative="1">
      <w:start w:val="1"/>
      <w:numFmt w:val="decimal"/>
      <w:lvlText w:val="%7."/>
      <w:lvlJc w:val="left"/>
      <w:pPr>
        <w:ind w:left="4698" w:hanging="360"/>
      </w:pPr>
    </w:lvl>
    <w:lvl w:ilvl="7" w:tplc="04050019" w:tentative="1">
      <w:start w:val="1"/>
      <w:numFmt w:val="lowerLetter"/>
      <w:lvlText w:val="%8."/>
      <w:lvlJc w:val="left"/>
      <w:pPr>
        <w:ind w:left="5418" w:hanging="360"/>
      </w:pPr>
    </w:lvl>
    <w:lvl w:ilvl="8" w:tplc="0405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1" w15:restartNumberingAfterBreak="0">
    <w:nsid w:val="04FD7EEC"/>
    <w:multiLevelType w:val="hybridMultilevel"/>
    <w:tmpl w:val="3CC6C7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533B1"/>
    <w:multiLevelType w:val="hybridMultilevel"/>
    <w:tmpl w:val="7D7EF210"/>
    <w:lvl w:ilvl="0" w:tplc="52DE7BF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7684C6F"/>
    <w:multiLevelType w:val="hybridMultilevel"/>
    <w:tmpl w:val="8B62BF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1E2A93"/>
    <w:multiLevelType w:val="hybridMultilevel"/>
    <w:tmpl w:val="1AD252F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DB2AD9"/>
    <w:multiLevelType w:val="multilevel"/>
    <w:tmpl w:val="E9ACF37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43B55A6"/>
    <w:multiLevelType w:val="multilevel"/>
    <w:tmpl w:val="2C0C308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60"/>
        <w:w w:val="100"/>
        <w:position w:val="0"/>
        <w:sz w:val="24"/>
        <w:szCs w:val="24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6AD2DB1"/>
    <w:multiLevelType w:val="hybridMultilevel"/>
    <w:tmpl w:val="8E9C8F1A"/>
    <w:lvl w:ilvl="0" w:tplc="D728C3BA">
      <w:start w:val="1"/>
      <w:numFmt w:val="decimal"/>
      <w:lvlText w:val="%1.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565ABB"/>
    <w:multiLevelType w:val="hybridMultilevel"/>
    <w:tmpl w:val="6966CD8A"/>
    <w:lvl w:ilvl="0" w:tplc="C8F63F34">
      <w:start w:val="1"/>
      <w:numFmt w:val="lowerLetter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  <w:i w:val="0"/>
      </w:r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FC6249F"/>
    <w:multiLevelType w:val="hybridMultilevel"/>
    <w:tmpl w:val="8028FBC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335C3D"/>
    <w:multiLevelType w:val="hybridMultilevel"/>
    <w:tmpl w:val="4628E456"/>
    <w:lvl w:ilvl="0" w:tplc="86A4A5E8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98" w:hanging="360"/>
      </w:pPr>
    </w:lvl>
    <w:lvl w:ilvl="2" w:tplc="0405001B" w:tentative="1">
      <w:start w:val="1"/>
      <w:numFmt w:val="lowerRoman"/>
      <w:lvlText w:val="%3."/>
      <w:lvlJc w:val="right"/>
      <w:pPr>
        <w:ind w:left="1818" w:hanging="180"/>
      </w:pPr>
    </w:lvl>
    <w:lvl w:ilvl="3" w:tplc="0405000F" w:tentative="1">
      <w:start w:val="1"/>
      <w:numFmt w:val="decimal"/>
      <w:lvlText w:val="%4."/>
      <w:lvlJc w:val="left"/>
      <w:pPr>
        <w:ind w:left="2538" w:hanging="360"/>
      </w:pPr>
    </w:lvl>
    <w:lvl w:ilvl="4" w:tplc="04050019" w:tentative="1">
      <w:start w:val="1"/>
      <w:numFmt w:val="lowerLetter"/>
      <w:lvlText w:val="%5."/>
      <w:lvlJc w:val="left"/>
      <w:pPr>
        <w:ind w:left="3258" w:hanging="360"/>
      </w:pPr>
    </w:lvl>
    <w:lvl w:ilvl="5" w:tplc="0405001B" w:tentative="1">
      <w:start w:val="1"/>
      <w:numFmt w:val="lowerRoman"/>
      <w:lvlText w:val="%6."/>
      <w:lvlJc w:val="right"/>
      <w:pPr>
        <w:ind w:left="3978" w:hanging="180"/>
      </w:pPr>
    </w:lvl>
    <w:lvl w:ilvl="6" w:tplc="0405000F" w:tentative="1">
      <w:start w:val="1"/>
      <w:numFmt w:val="decimal"/>
      <w:lvlText w:val="%7."/>
      <w:lvlJc w:val="left"/>
      <w:pPr>
        <w:ind w:left="4698" w:hanging="360"/>
      </w:pPr>
    </w:lvl>
    <w:lvl w:ilvl="7" w:tplc="04050019" w:tentative="1">
      <w:start w:val="1"/>
      <w:numFmt w:val="lowerLetter"/>
      <w:lvlText w:val="%8."/>
      <w:lvlJc w:val="left"/>
      <w:pPr>
        <w:ind w:left="5418" w:hanging="360"/>
      </w:pPr>
    </w:lvl>
    <w:lvl w:ilvl="8" w:tplc="0405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11" w15:restartNumberingAfterBreak="0">
    <w:nsid w:val="285623DE"/>
    <w:multiLevelType w:val="hybridMultilevel"/>
    <w:tmpl w:val="8E3061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02E21"/>
    <w:multiLevelType w:val="multilevel"/>
    <w:tmpl w:val="DD7EBE6E"/>
    <w:lvl w:ilvl="0">
      <w:start w:val="1"/>
      <w:numFmt w:val="decimal"/>
      <w:pStyle w:val="slolnku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902"/>
        </w:tabs>
        <w:ind w:left="902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3" w15:restartNumberingAfterBreak="0">
    <w:nsid w:val="377543C9"/>
    <w:multiLevelType w:val="hybridMultilevel"/>
    <w:tmpl w:val="8028FBC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A23079A"/>
    <w:multiLevelType w:val="hybridMultilevel"/>
    <w:tmpl w:val="F0766A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4A4C92"/>
    <w:multiLevelType w:val="hybridMultilevel"/>
    <w:tmpl w:val="8FDA041C"/>
    <w:lvl w:ilvl="0" w:tplc="FF761644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07A4D04"/>
    <w:multiLevelType w:val="hybridMultilevel"/>
    <w:tmpl w:val="89B2D23C"/>
    <w:lvl w:ilvl="0" w:tplc="FD1CC39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BF2092"/>
    <w:multiLevelType w:val="hybridMultilevel"/>
    <w:tmpl w:val="053E6D4A"/>
    <w:lvl w:ilvl="0" w:tplc="48DA4D8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D3A4FA4"/>
    <w:multiLevelType w:val="hybridMultilevel"/>
    <w:tmpl w:val="8298637E"/>
    <w:lvl w:ilvl="0" w:tplc="3EB40DAA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8" w:hanging="360"/>
      </w:pPr>
    </w:lvl>
    <w:lvl w:ilvl="2" w:tplc="0405001B" w:tentative="1">
      <w:start w:val="1"/>
      <w:numFmt w:val="lowerRoman"/>
      <w:lvlText w:val="%3."/>
      <w:lvlJc w:val="right"/>
      <w:pPr>
        <w:ind w:left="1818" w:hanging="180"/>
      </w:pPr>
    </w:lvl>
    <w:lvl w:ilvl="3" w:tplc="0405000F" w:tentative="1">
      <w:start w:val="1"/>
      <w:numFmt w:val="decimal"/>
      <w:lvlText w:val="%4."/>
      <w:lvlJc w:val="left"/>
      <w:pPr>
        <w:ind w:left="2538" w:hanging="360"/>
      </w:pPr>
    </w:lvl>
    <w:lvl w:ilvl="4" w:tplc="04050019" w:tentative="1">
      <w:start w:val="1"/>
      <w:numFmt w:val="lowerLetter"/>
      <w:lvlText w:val="%5."/>
      <w:lvlJc w:val="left"/>
      <w:pPr>
        <w:ind w:left="3258" w:hanging="360"/>
      </w:pPr>
    </w:lvl>
    <w:lvl w:ilvl="5" w:tplc="0405001B" w:tentative="1">
      <w:start w:val="1"/>
      <w:numFmt w:val="lowerRoman"/>
      <w:lvlText w:val="%6."/>
      <w:lvlJc w:val="right"/>
      <w:pPr>
        <w:ind w:left="3978" w:hanging="180"/>
      </w:pPr>
    </w:lvl>
    <w:lvl w:ilvl="6" w:tplc="0405000F" w:tentative="1">
      <w:start w:val="1"/>
      <w:numFmt w:val="decimal"/>
      <w:lvlText w:val="%7."/>
      <w:lvlJc w:val="left"/>
      <w:pPr>
        <w:ind w:left="4698" w:hanging="360"/>
      </w:pPr>
    </w:lvl>
    <w:lvl w:ilvl="7" w:tplc="04050019" w:tentative="1">
      <w:start w:val="1"/>
      <w:numFmt w:val="lowerLetter"/>
      <w:lvlText w:val="%8."/>
      <w:lvlJc w:val="left"/>
      <w:pPr>
        <w:ind w:left="5418" w:hanging="360"/>
      </w:pPr>
    </w:lvl>
    <w:lvl w:ilvl="8" w:tplc="0405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19" w15:restartNumberingAfterBreak="0">
    <w:nsid w:val="61537DA4"/>
    <w:multiLevelType w:val="hybridMultilevel"/>
    <w:tmpl w:val="64C2FF48"/>
    <w:lvl w:ilvl="0" w:tplc="2CEA5976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</w:num>
  <w:num w:numId="2">
    <w:abstractNumId w:val="18"/>
  </w:num>
  <w:num w:numId="3">
    <w:abstractNumId w:val="8"/>
  </w:num>
  <w:num w:numId="4">
    <w:abstractNumId w:val="10"/>
  </w:num>
  <w:num w:numId="5">
    <w:abstractNumId w:val="3"/>
  </w:num>
  <w:num w:numId="6">
    <w:abstractNumId w:val="17"/>
  </w:num>
  <w:num w:numId="7">
    <w:abstractNumId w:val="2"/>
  </w:num>
  <w:num w:numId="8">
    <w:abstractNumId w:val="14"/>
  </w:num>
  <w:num w:numId="9">
    <w:abstractNumId w:val="9"/>
  </w:num>
  <w:num w:numId="10">
    <w:abstractNumId w:val="13"/>
  </w:num>
  <w:num w:numId="11">
    <w:abstractNumId w:val="15"/>
  </w:num>
  <w:num w:numId="12">
    <w:abstractNumId w:val="12"/>
  </w:num>
  <w:num w:numId="13">
    <w:abstractNumId w:val="11"/>
  </w:num>
  <w:num w:numId="14">
    <w:abstractNumId w:val="6"/>
  </w:num>
  <w:num w:numId="15">
    <w:abstractNumId w:val="5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rkošková Lenka">
    <w15:presenceInfo w15:providerId="AD" w15:userId="S-1-5-21-1410699029-3057479311-3943321552-161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3ECA"/>
    <w:rsid w:val="000165BD"/>
    <w:rsid w:val="00030419"/>
    <w:rsid w:val="00033631"/>
    <w:rsid w:val="00033922"/>
    <w:rsid w:val="00035C3F"/>
    <w:rsid w:val="000407D3"/>
    <w:rsid w:val="00044BF9"/>
    <w:rsid w:val="00044ECE"/>
    <w:rsid w:val="00045B9A"/>
    <w:rsid w:val="00046B1A"/>
    <w:rsid w:val="00047FE6"/>
    <w:rsid w:val="00057E46"/>
    <w:rsid w:val="00063CEE"/>
    <w:rsid w:val="00067AA2"/>
    <w:rsid w:val="00071FFC"/>
    <w:rsid w:val="00075D9B"/>
    <w:rsid w:val="000771B1"/>
    <w:rsid w:val="00083B91"/>
    <w:rsid w:val="00091A41"/>
    <w:rsid w:val="00093015"/>
    <w:rsid w:val="000A08E3"/>
    <w:rsid w:val="000A6B8B"/>
    <w:rsid w:val="000B0A70"/>
    <w:rsid w:val="000B31B4"/>
    <w:rsid w:val="000B494A"/>
    <w:rsid w:val="000B52FF"/>
    <w:rsid w:val="000B6CAB"/>
    <w:rsid w:val="000D5789"/>
    <w:rsid w:val="000D794B"/>
    <w:rsid w:val="000E0400"/>
    <w:rsid w:val="000E2C43"/>
    <w:rsid w:val="000E5C6A"/>
    <w:rsid w:val="000F0261"/>
    <w:rsid w:val="000F2430"/>
    <w:rsid w:val="00106340"/>
    <w:rsid w:val="00111620"/>
    <w:rsid w:val="001148A1"/>
    <w:rsid w:val="00114929"/>
    <w:rsid w:val="001171D3"/>
    <w:rsid w:val="00120EFE"/>
    <w:rsid w:val="0012111D"/>
    <w:rsid w:val="001264DD"/>
    <w:rsid w:val="00134A9F"/>
    <w:rsid w:val="0013647C"/>
    <w:rsid w:val="00140E9C"/>
    <w:rsid w:val="001451BC"/>
    <w:rsid w:val="00151BE7"/>
    <w:rsid w:val="001528C2"/>
    <w:rsid w:val="00156764"/>
    <w:rsid w:val="00156B62"/>
    <w:rsid w:val="00167E63"/>
    <w:rsid w:val="00183BD1"/>
    <w:rsid w:val="00184B79"/>
    <w:rsid w:val="0018662C"/>
    <w:rsid w:val="00186E44"/>
    <w:rsid w:val="00186F65"/>
    <w:rsid w:val="00194727"/>
    <w:rsid w:val="0019745A"/>
    <w:rsid w:val="001A0F70"/>
    <w:rsid w:val="001A192A"/>
    <w:rsid w:val="001A25FA"/>
    <w:rsid w:val="001A7044"/>
    <w:rsid w:val="001B04F4"/>
    <w:rsid w:val="001B1FB9"/>
    <w:rsid w:val="001B70B3"/>
    <w:rsid w:val="001B71B3"/>
    <w:rsid w:val="001C45BA"/>
    <w:rsid w:val="001C79E5"/>
    <w:rsid w:val="001D017C"/>
    <w:rsid w:val="001D0619"/>
    <w:rsid w:val="001D4352"/>
    <w:rsid w:val="001D4444"/>
    <w:rsid w:val="001D6EBA"/>
    <w:rsid w:val="001D7D40"/>
    <w:rsid w:val="001E1480"/>
    <w:rsid w:val="001E4567"/>
    <w:rsid w:val="001E6551"/>
    <w:rsid w:val="001F38B2"/>
    <w:rsid w:val="001F40AF"/>
    <w:rsid w:val="002044C4"/>
    <w:rsid w:val="00214A55"/>
    <w:rsid w:val="00216C78"/>
    <w:rsid w:val="00223CB0"/>
    <w:rsid w:val="00230F29"/>
    <w:rsid w:val="00250107"/>
    <w:rsid w:val="00250A95"/>
    <w:rsid w:val="00254ACA"/>
    <w:rsid w:val="00264527"/>
    <w:rsid w:val="00264F06"/>
    <w:rsid w:val="002677F2"/>
    <w:rsid w:val="00273082"/>
    <w:rsid w:val="00273A66"/>
    <w:rsid w:val="00273B71"/>
    <w:rsid w:val="0028428B"/>
    <w:rsid w:val="002A26FA"/>
    <w:rsid w:val="002A2EA6"/>
    <w:rsid w:val="002A5A5F"/>
    <w:rsid w:val="002A7147"/>
    <w:rsid w:val="002B3245"/>
    <w:rsid w:val="002C174D"/>
    <w:rsid w:val="002C29A3"/>
    <w:rsid w:val="002C3CCD"/>
    <w:rsid w:val="002D6FC3"/>
    <w:rsid w:val="002E0CED"/>
    <w:rsid w:val="002F41A6"/>
    <w:rsid w:val="00323AAC"/>
    <w:rsid w:val="003264C2"/>
    <w:rsid w:val="00327A80"/>
    <w:rsid w:val="0033168C"/>
    <w:rsid w:val="003420F4"/>
    <w:rsid w:val="003450D9"/>
    <w:rsid w:val="003740FA"/>
    <w:rsid w:val="00376854"/>
    <w:rsid w:val="00391607"/>
    <w:rsid w:val="00392F17"/>
    <w:rsid w:val="003964A3"/>
    <w:rsid w:val="0039660A"/>
    <w:rsid w:val="003C47B3"/>
    <w:rsid w:val="003C77D1"/>
    <w:rsid w:val="003D18C8"/>
    <w:rsid w:val="003D36E4"/>
    <w:rsid w:val="003D6B54"/>
    <w:rsid w:val="003E1197"/>
    <w:rsid w:val="003E12FC"/>
    <w:rsid w:val="003E6E88"/>
    <w:rsid w:val="003F3834"/>
    <w:rsid w:val="0040268A"/>
    <w:rsid w:val="0041103F"/>
    <w:rsid w:val="00411CF1"/>
    <w:rsid w:val="00412376"/>
    <w:rsid w:val="00414588"/>
    <w:rsid w:val="00453B0B"/>
    <w:rsid w:val="004605A0"/>
    <w:rsid w:val="00470B89"/>
    <w:rsid w:val="00472029"/>
    <w:rsid w:val="0048264B"/>
    <w:rsid w:val="0048555A"/>
    <w:rsid w:val="004969E9"/>
    <w:rsid w:val="004A14EC"/>
    <w:rsid w:val="004A3364"/>
    <w:rsid w:val="004B4359"/>
    <w:rsid w:val="004C0A48"/>
    <w:rsid w:val="004C47D5"/>
    <w:rsid w:val="004C7D83"/>
    <w:rsid w:val="004E38E0"/>
    <w:rsid w:val="004E434B"/>
    <w:rsid w:val="004F0ACC"/>
    <w:rsid w:val="004F2688"/>
    <w:rsid w:val="004F7B1B"/>
    <w:rsid w:val="004F7C41"/>
    <w:rsid w:val="005111DB"/>
    <w:rsid w:val="00514F8F"/>
    <w:rsid w:val="0052640B"/>
    <w:rsid w:val="00527233"/>
    <w:rsid w:val="00531B17"/>
    <w:rsid w:val="0053726E"/>
    <w:rsid w:val="00543EBA"/>
    <w:rsid w:val="005508EA"/>
    <w:rsid w:val="005546D1"/>
    <w:rsid w:val="0056105F"/>
    <w:rsid w:val="00566AB9"/>
    <w:rsid w:val="00580A62"/>
    <w:rsid w:val="00585073"/>
    <w:rsid w:val="005915C1"/>
    <w:rsid w:val="005A2747"/>
    <w:rsid w:val="005B0DC8"/>
    <w:rsid w:val="005B60C6"/>
    <w:rsid w:val="005C2BC8"/>
    <w:rsid w:val="005C720D"/>
    <w:rsid w:val="005D4E45"/>
    <w:rsid w:val="005E17BF"/>
    <w:rsid w:val="005E6CD0"/>
    <w:rsid w:val="005E7A2F"/>
    <w:rsid w:val="005F1EE1"/>
    <w:rsid w:val="005F4872"/>
    <w:rsid w:val="00605128"/>
    <w:rsid w:val="00617123"/>
    <w:rsid w:val="00634601"/>
    <w:rsid w:val="00645607"/>
    <w:rsid w:val="006466E5"/>
    <w:rsid w:val="00646B21"/>
    <w:rsid w:val="0066397F"/>
    <w:rsid w:val="00666B1B"/>
    <w:rsid w:val="00666C11"/>
    <w:rsid w:val="00674AF0"/>
    <w:rsid w:val="00687930"/>
    <w:rsid w:val="006931B3"/>
    <w:rsid w:val="006A6E3E"/>
    <w:rsid w:val="006A7D3B"/>
    <w:rsid w:val="006B1467"/>
    <w:rsid w:val="006B5859"/>
    <w:rsid w:val="006C542C"/>
    <w:rsid w:val="006C6275"/>
    <w:rsid w:val="006E1763"/>
    <w:rsid w:val="006E1A4C"/>
    <w:rsid w:val="006E5471"/>
    <w:rsid w:val="006F23D7"/>
    <w:rsid w:val="006F76FE"/>
    <w:rsid w:val="00701D52"/>
    <w:rsid w:val="00703178"/>
    <w:rsid w:val="00704B29"/>
    <w:rsid w:val="00707492"/>
    <w:rsid w:val="00707FC2"/>
    <w:rsid w:val="00713198"/>
    <w:rsid w:val="0071363C"/>
    <w:rsid w:val="00713E25"/>
    <w:rsid w:val="00715994"/>
    <w:rsid w:val="00716039"/>
    <w:rsid w:val="007212C5"/>
    <w:rsid w:val="00722355"/>
    <w:rsid w:val="007315E1"/>
    <w:rsid w:val="00732BBF"/>
    <w:rsid w:val="0075269B"/>
    <w:rsid w:val="007567D5"/>
    <w:rsid w:val="00760BBA"/>
    <w:rsid w:val="0076214F"/>
    <w:rsid w:val="00770C43"/>
    <w:rsid w:val="00775D81"/>
    <w:rsid w:val="007769AD"/>
    <w:rsid w:val="00777C99"/>
    <w:rsid w:val="00796842"/>
    <w:rsid w:val="007A33D1"/>
    <w:rsid w:val="007A57E4"/>
    <w:rsid w:val="007B7194"/>
    <w:rsid w:val="007C4AFF"/>
    <w:rsid w:val="007D05ED"/>
    <w:rsid w:val="007D205C"/>
    <w:rsid w:val="007D2E24"/>
    <w:rsid w:val="007D555D"/>
    <w:rsid w:val="007E4310"/>
    <w:rsid w:val="007F1596"/>
    <w:rsid w:val="007F235C"/>
    <w:rsid w:val="00810B97"/>
    <w:rsid w:val="00813CA6"/>
    <w:rsid w:val="00815481"/>
    <w:rsid w:val="00824CE9"/>
    <w:rsid w:val="008306F6"/>
    <w:rsid w:val="00833EA9"/>
    <w:rsid w:val="0085037C"/>
    <w:rsid w:val="00851FC2"/>
    <w:rsid w:val="00862740"/>
    <w:rsid w:val="00876AC2"/>
    <w:rsid w:val="00887811"/>
    <w:rsid w:val="00891306"/>
    <w:rsid w:val="008919B1"/>
    <w:rsid w:val="0089494B"/>
    <w:rsid w:val="008C1E83"/>
    <w:rsid w:val="008C78FE"/>
    <w:rsid w:val="008D58BA"/>
    <w:rsid w:val="008D60F6"/>
    <w:rsid w:val="008D64A7"/>
    <w:rsid w:val="009023F3"/>
    <w:rsid w:val="009037C3"/>
    <w:rsid w:val="00903E10"/>
    <w:rsid w:val="0090401E"/>
    <w:rsid w:val="00910520"/>
    <w:rsid w:val="00911D53"/>
    <w:rsid w:val="00912C17"/>
    <w:rsid w:val="00920521"/>
    <w:rsid w:val="00921F52"/>
    <w:rsid w:val="009241C4"/>
    <w:rsid w:val="0092526A"/>
    <w:rsid w:val="00926C64"/>
    <w:rsid w:val="00927CE1"/>
    <w:rsid w:val="009343EE"/>
    <w:rsid w:val="009465BD"/>
    <w:rsid w:val="00953E6A"/>
    <w:rsid w:val="0096381C"/>
    <w:rsid w:val="009743D5"/>
    <w:rsid w:val="00987725"/>
    <w:rsid w:val="009945C9"/>
    <w:rsid w:val="009B22CA"/>
    <w:rsid w:val="009B4B94"/>
    <w:rsid w:val="009C1782"/>
    <w:rsid w:val="009D5D4C"/>
    <w:rsid w:val="009E3CCC"/>
    <w:rsid w:val="009E488E"/>
    <w:rsid w:val="009E48D9"/>
    <w:rsid w:val="009E5624"/>
    <w:rsid w:val="009F439E"/>
    <w:rsid w:val="009F72CF"/>
    <w:rsid w:val="00A001A0"/>
    <w:rsid w:val="00A05635"/>
    <w:rsid w:val="00A132B0"/>
    <w:rsid w:val="00A2263D"/>
    <w:rsid w:val="00A34631"/>
    <w:rsid w:val="00A34F33"/>
    <w:rsid w:val="00A3573C"/>
    <w:rsid w:val="00A42068"/>
    <w:rsid w:val="00A44B18"/>
    <w:rsid w:val="00A578C7"/>
    <w:rsid w:val="00A61533"/>
    <w:rsid w:val="00A74421"/>
    <w:rsid w:val="00A86C37"/>
    <w:rsid w:val="00AA7CF6"/>
    <w:rsid w:val="00AB1BE2"/>
    <w:rsid w:val="00AC5A83"/>
    <w:rsid w:val="00AD1784"/>
    <w:rsid w:val="00AD3ECA"/>
    <w:rsid w:val="00AD4A43"/>
    <w:rsid w:val="00AE7669"/>
    <w:rsid w:val="00AF0514"/>
    <w:rsid w:val="00AF3E56"/>
    <w:rsid w:val="00AF4E05"/>
    <w:rsid w:val="00AF7563"/>
    <w:rsid w:val="00B15F45"/>
    <w:rsid w:val="00B20760"/>
    <w:rsid w:val="00B208B0"/>
    <w:rsid w:val="00B26384"/>
    <w:rsid w:val="00B26F68"/>
    <w:rsid w:val="00B338D9"/>
    <w:rsid w:val="00B345B9"/>
    <w:rsid w:val="00B64A30"/>
    <w:rsid w:val="00B65489"/>
    <w:rsid w:val="00B80932"/>
    <w:rsid w:val="00B947E5"/>
    <w:rsid w:val="00B94D3D"/>
    <w:rsid w:val="00BA0DDD"/>
    <w:rsid w:val="00BA0E46"/>
    <w:rsid w:val="00BB3E01"/>
    <w:rsid w:val="00BB59D9"/>
    <w:rsid w:val="00BB63B6"/>
    <w:rsid w:val="00BC07C9"/>
    <w:rsid w:val="00BC36F3"/>
    <w:rsid w:val="00BC5500"/>
    <w:rsid w:val="00BD4A6B"/>
    <w:rsid w:val="00BD54C0"/>
    <w:rsid w:val="00BD7C7C"/>
    <w:rsid w:val="00BE0110"/>
    <w:rsid w:val="00BE1303"/>
    <w:rsid w:val="00BF7917"/>
    <w:rsid w:val="00BF7DD5"/>
    <w:rsid w:val="00C0344E"/>
    <w:rsid w:val="00C059C1"/>
    <w:rsid w:val="00C07249"/>
    <w:rsid w:val="00C103A6"/>
    <w:rsid w:val="00C13785"/>
    <w:rsid w:val="00C2091E"/>
    <w:rsid w:val="00C26DB2"/>
    <w:rsid w:val="00C35378"/>
    <w:rsid w:val="00C360DE"/>
    <w:rsid w:val="00C44AAA"/>
    <w:rsid w:val="00C479FD"/>
    <w:rsid w:val="00C60CFA"/>
    <w:rsid w:val="00C75CCA"/>
    <w:rsid w:val="00C820A0"/>
    <w:rsid w:val="00C910EB"/>
    <w:rsid w:val="00C9217A"/>
    <w:rsid w:val="00CA58E3"/>
    <w:rsid w:val="00CC312B"/>
    <w:rsid w:val="00CC4352"/>
    <w:rsid w:val="00CC6E6F"/>
    <w:rsid w:val="00CD7E46"/>
    <w:rsid w:val="00CE6916"/>
    <w:rsid w:val="00CF697F"/>
    <w:rsid w:val="00D03D9C"/>
    <w:rsid w:val="00D147A5"/>
    <w:rsid w:val="00D17B27"/>
    <w:rsid w:val="00D313B7"/>
    <w:rsid w:val="00D4099F"/>
    <w:rsid w:val="00D4354E"/>
    <w:rsid w:val="00D4782F"/>
    <w:rsid w:val="00D52ECA"/>
    <w:rsid w:val="00D624CC"/>
    <w:rsid w:val="00D72ABB"/>
    <w:rsid w:val="00D918FD"/>
    <w:rsid w:val="00D92850"/>
    <w:rsid w:val="00D9783B"/>
    <w:rsid w:val="00DA2880"/>
    <w:rsid w:val="00DA47A7"/>
    <w:rsid w:val="00DB0857"/>
    <w:rsid w:val="00DB7BD3"/>
    <w:rsid w:val="00DD10E6"/>
    <w:rsid w:val="00DD57B3"/>
    <w:rsid w:val="00DD70FE"/>
    <w:rsid w:val="00DE2C1D"/>
    <w:rsid w:val="00DF73DF"/>
    <w:rsid w:val="00E16982"/>
    <w:rsid w:val="00E20287"/>
    <w:rsid w:val="00E23F7D"/>
    <w:rsid w:val="00E32D05"/>
    <w:rsid w:val="00E42464"/>
    <w:rsid w:val="00E42A24"/>
    <w:rsid w:val="00E43F51"/>
    <w:rsid w:val="00E50DEA"/>
    <w:rsid w:val="00E65E5C"/>
    <w:rsid w:val="00E73FE8"/>
    <w:rsid w:val="00E829ED"/>
    <w:rsid w:val="00E94C55"/>
    <w:rsid w:val="00E96E8A"/>
    <w:rsid w:val="00E9775F"/>
    <w:rsid w:val="00EA7171"/>
    <w:rsid w:val="00EB6E45"/>
    <w:rsid w:val="00EC0FB0"/>
    <w:rsid w:val="00EC33C4"/>
    <w:rsid w:val="00EC4D93"/>
    <w:rsid w:val="00ED4FF0"/>
    <w:rsid w:val="00ED580B"/>
    <w:rsid w:val="00ED6D55"/>
    <w:rsid w:val="00EE56D2"/>
    <w:rsid w:val="00EE62B1"/>
    <w:rsid w:val="00EF072D"/>
    <w:rsid w:val="00F00168"/>
    <w:rsid w:val="00F07BE1"/>
    <w:rsid w:val="00F17857"/>
    <w:rsid w:val="00F21926"/>
    <w:rsid w:val="00F3639D"/>
    <w:rsid w:val="00F4038C"/>
    <w:rsid w:val="00F40ED8"/>
    <w:rsid w:val="00F574A6"/>
    <w:rsid w:val="00F61AD9"/>
    <w:rsid w:val="00F6513B"/>
    <w:rsid w:val="00F65DC6"/>
    <w:rsid w:val="00F66E76"/>
    <w:rsid w:val="00F742F5"/>
    <w:rsid w:val="00F832A9"/>
    <w:rsid w:val="00F85401"/>
    <w:rsid w:val="00F8583D"/>
    <w:rsid w:val="00F962F2"/>
    <w:rsid w:val="00FA5F8D"/>
    <w:rsid w:val="00FB2565"/>
    <w:rsid w:val="00FB2726"/>
    <w:rsid w:val="00FB3B0B"/>
    <w:rsid w:val="00FB7A64"/>
    <w:rsid w:val="00FD3A0D"/>
    <w:rsid w:val="00FE1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9E234C34-EFD3-4B08-882F-5E31B993F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D3ECA"/>
    <w:rPr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AD3ECA"/>
    <w:pPr>
      <w:spacing w:line="240" w:lineRule="atLeast"/>
      <w:jc w:val="both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AD3ECA"/>
    <w:rPr>
      <w:sz w:val="24"/>
      <w:lang w:eastAsia="zh-CN"/>
    </w:rPr>
  </w:style>
  <w:style w:type="paragraph" w:styleId="Zkladntext2">
    <w:name w:val="Body Text 2"/>
    <w:basedOn w:val="Normln"/>
    <w:link w:val="Zkladntext2Char"/>
    <w:rsid w:val="00AD3ECA"/>
    <w:pPr>
      <w:spacing w:before="48" w:line="240" w:lineRule="atLeast"/>
    </w:pPr>
    <w:rPr>
      <w:rFonts w:ascii="Arial" w:hAnsi="Arial"/>
      <w:sz w:val="24"/>
    </w:rPr>
  </w:style>
  <w:style w:type="character" w:customStyle="1" w:styleId="Zkladntext2Char">
    <w:name w:val="Základní text 2 Char"/>
    <w:basedOn w:val="Standardnpsmoodstavce"/>
    <w:link w:val="Zkladntext2"/>
    <w:rsid w:val="00AD3ECA"/>
    <w:rPr>
      <w:rFonts w:ascii="Arial" w:hAnsi="Arial"/>
      <w:sz w:val="24"/>
      <w:lang w:eastAsia="zh-CN"/>
    </w:rPr>
  </w:style>
  <w:style w:type="paragraph" w:styleId="Zkladntextodsazen2">
    <w:name w:val="Body Text Indent 2"/>
    <w:basedOn w:val="Normln"/>
    <w:link w:val="Zkladntextodsazen2Char"/>
    <w:rsid w:val="00AD3ECA"/>
    <w:pPr>
      <w:spacing w:line="240" w:lineRule="atLeast"/>
      <w:ind w:firstLine="720"/>
      <w:jc w:val="both"/>
    </w:pPr>
    <w:rPr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AD3ECA"/>
    <w:rPr>
      <w:sz w:val="24"/>
      <w:lang w:eastAsia="zh-CN"/>
    </w:rPr>
  </w:style>
  <w:style w:type="paragraph" w:styleId="Zpat">
    <w:name w:val="footer"/>
    <w:basedOn w:val="Normln"/>
    <w:link w:val="ZpatChar"/>
    <w:uiPriority w:val="99"/>
    <w:rsid w:val="00AD3EC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D3ECA"/>
    <w:rPr>
      <w:lang w:eastAsia="zh-CN"/>
    </w:rPr>
  </w:style>
  <w:style w:type="character" w:styleId="slostrnky">
    <w:name w:val="page number"/>
    <w:basedOn w:val="Standardnpsmoodstavce"/>
    <w:rsid w:val="00AD3ECA"/>
  </w:style>
  <w:style w:type="paragraph" w:customStyle="1" w:styleId="Zkladntext21">
    <w:name w:val="Základní text 21"/>
    <w:basedOn w:val="Normln"/>
    <w:rsid w:val="00AD3ECA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spacing w:line="240" w:lineRule="atLeast"/>
    </w:pPr>
    <w:rPr>
      <w:color w:val="000000"/>
      <w:sz w:val="22"/>
    </w:rPr>
  </w:style>
  <w:style w:type="character" w:styleId="Siln">
    <w:name w:val="Strong"/>
    <w:qFormat/>
    <w:rsid w:val="00AD3ECA"/>
    <w:rPr>
      <w:b/>
      <w:bCs/>
    </w:rPr>
  </w:style>
  <w:style w:type="character" w:styleId="Odkaznakoment">
    <w:name w:val="annotation reference"/>
    <w:uiPriority w:val="99"/>
    <w:semiHidden/>
    <w:unhideWhenUsed/>
    <w:rsid w:val="00AD3E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D3ECA"/>
  </w:style>
  <w:style w:type="character" w:customStyle="1" w:styleId="TextkomenteChar">
    <w:name w:val="Text komentáře Char"/>
    <w:basedOn w:val="Standardnpsmoodstavce"/>
    <w:link w:val="Textkomente"/>
    <w:uiPriority w:val="99"/>
    <w:rsid w:val="00AD3ECA"/>
    <w:rPr>
      <w:lang w:eastAsia="zh-CN"/>
    </w:rPr>
  </w:style>
  <w:style w:type="paragraph" w:styleId="Odstavecseseznamem">
    <w:name w:val="List Paragraph"/>
    <w:basedOn w:val="Normln"/>
    <w:uiPriority w:val="34"/>
    <w:qFormat/>
    <w:rsid w:val="00AD3ECA"/>
    <w:pPr>
      <w:ind w:left="720"/>
      <w:contextualSpacing/>
    </w:pPr>
  </w:style>
  <w:style w:type="paragraph" w:styleId="Normlnweb">
    <w:name w:val="Normal (Web)"/>
    <w:basedOn w:val="Normln"/>
    <w:rsid w:val="00AD3ECA"/>
    <w:pPr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zkltextcentr12">
    <w:name w:val="zákl. text centr 12"/>
    <w:basedOn w:val="Normln"/>
    <w:rsid w:val="00AD3ECA"/>
    <w:pPr>
      <w:tabs>
        <w:tab w:val="left" w:pos="0"/>
        <w:tab w:val="left" w:pos="284"/>
        <w:tab w:val="left" w:pos="1701"/>
      </w:tabs>
      <w:jc w:val="center"/>
    </w:pPr>
    <w:rPr>
      <w:sz w:val="24"/>
      <w:lang w:eastAsia="cs-CZ"/>
    </w:rPr>
  </w:style>
  <w:style w:type="paragraph" w:customStyle="1" w:styleId="Default">
    <w:name w:val="Default"/>
    <w:rsid w:val="00AD3ECA"/>
    <w:pPr>
      <w:autoSpaceDE w:val="0"/>
      <w:autoSpaceDN w:val="0"/>
      <w:adjustRightInd w:val="0"/>
    </w:pPr>
    <w:rPr>
      <w:rFonts w:ascii="ANKHXA+FuturaStd-ExtraBold" w:eastAsia="Calibri" w:hAnsi="ANKHXA+FuturaStd-ExtraBold" w:cs="ANKHXA+FuturaStd-ExtraBold"/>
      <w:color w:val="000000"/>
      <w:sz w:val="24"/>
      <w:szCs w:val="24"/>
      <w:lang w:eastAsia="en-US"/>
    </w:rPr>
  </w:style>
  <w:style w:type="paragraph" w:customStyle="1" w:styleId="slolnku">
    <w:name w:val="Číslo článku"/>
    <w:basedOn w:val="Normln"/>
    <w:next w:val="Normln"/>
    <w:rsid w:val="00AD3ECA"/>
    <w:pPr>
      <w:keepNext/>
      <w:numPr>
        <w:numId w:val="12"/>
      </w:numPr>
      <w:tabs>
        <w:tab w:val="left" w:pos="0"/>
        <w:tab w:val="left" w:pos="284"/>
        <w:tab w:val="left" w:pos="1701"/>
      </w:tabs>
      <w:spacing w:before="160" w:after="40"/>
      <w:jc w:val="center"/>
    </w:pPr>
    <w:rPr>
      <w:b/>
      <w:sz w:val="24"/>
      <w:lang w:eastAsia="cs-CZ"/>
    </w:rPr>
  </w:style>
  <w:style w:type="paragraph" w:customStyle="1" w:styleId="Textodst1sl">
    <w:name w:val="Text odst.1čísl"/>
    <w:basedOn w:val="Normln"/>
    <w:link w:val="Textodst1slChar"/>
    <w:rsid w:val="00AD3ECA"/>
    <w:pPr>
      <w:numPr>
        <w:ilvl w:val="1"/>
        <w:numId w:val="12"/>
      </w:numPr>
    </w:pPr>
  </w:style>
  <w:style w:type="paragraph" w:customStyle="1" w:styleId="Textodst2slovan">
    <w:name w:val="Text odst.2 číslovaný"/>
    <w:basedOn w:val="Normln"/>
    <w:rsid w:val="00AD3ECA"/>
    <w:pPr>
      <w:numPr>
        <w:ilvl w:val="2"/>
        <w:numId w:val="12"/>
      </w:numPr>
    </w:pPr>
  </w:style>
  <w:style w:type="paragraph" w:customStyle="1" w:styleId="Textodst3psmena">
    <w:name w:val="Text odst. 3 písmena"/>
    <w:basedOn w:val="Normln"/>
    <w:rsid w:val="00AD3ECA"/>
    <w:pPr>
      <w:numPr>
        <w:ilvl w:val="3"/>
        <w:numId w:val="12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D3EC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3ECA"/>
    <w:rPr>
      <w:rFonts w:ascii="Tahoma" w:hAnsi="Tahoma" w:cs="Tahoma"/>
      <w:sz w:val="16"/>
      <w:szCs w:val="16"/>
      <w:lang w:eastAsia="zh-CN"/>
    </w:rPr>
  </w:style>
  <w:style w:type="character" w:customStyle="1" w:styleId="Zkladntext20">
    <w:name w:val="Základní text (2)_"/>
    <w:basedOn w:val="Standardnpsmoodstavce"/>
    <w:link w:val="Zkladntext22"/>
    <w:rsid w:val="004F7C41"/>
    <w:rPr>
      <w:b/>
      <w:bCs/>
      <w:shd w:val="clear" w:color="auto" w:fill="FFFFFF"/>
    </w:rPr>
  </w:style>
  <w:style w:type="character" w:customStyle="1" w:styleId="Zkladntext0">
    <w:name w:val="Základní text_"/>
    <w:basedOn w:val="Standardnpsmoodstavce"/>
    <w:link w:val="Zkladntext23"/>
    <w:rsid w:val="004F7C41"/>
    <w:rPr>
      <w:sz w:val="23"/>
      <w:szCs w:val="23"/>
      <w:shd w:val="clear" w:color="auto" w:fill="FFFFFF"/>
    </w:rPr>
  </w:style>
  <w:style w:type="character" w:customStyle="1" w:styleId="Zkladntext1">
    <w:name w:val="Základní text1"/>
    <w:basedOn w:val="Zkladntext0"/>
    <w:rsid w:val="004F7C41"/>
    <w:rPr>
      <w:color w:val="000000"/>
      <w:spacing w:val="0"/>
      <w:w w:val="100"/>
      <w:position w:val="0"/>
      <w:sz w:val="23"/>
      <w:szCs w:val="23"/>
      <w:u w:val="single"/>
      <w:shd w:val="clear" w:color="auto" w:fill="FFFFFF"/>
      <w:lang w:val="cs-CZ"/>
    </w:rPr>
  </w:style>
  <w:style w:type="character" w:customStyle="1" w:styleId="Zkladntext2dkovn3pt">
    <w:name w:val="Základní text (2) + Řádkování 3 pt"/>
    <w:basedOn w:val="Zkladntext20"/>
    <w:rsid w:val="004F7C41"/>
    <w:rPr>
      <w:b/>
      <w:bCs/>
      <w:color w:val="000000"/>
      <w:spacing w:val="60"/>
      <w:w w:val="100"/>
      <w:position w:val="0"/>
      <w:sz w:val="24"/>
      <w:szCs w:val="24"/>
      <w:shd w:val="clear" w:color="auto" w:fill="FFFFFF"/>
      <w:lang w:val="cs-CZ"/>
    </w:rPr>
  </w:style>
  <w:style w:type="paragraph" w:customStyle="1" w:styleId="Zkladntext22">
    <w:name w:val="Základní text (2)"/>
    <w:basedOn w:val="Normln"/>
    <w:link w:val="Zkladntext20"/>
    <w:rsid w:val="004F7C41"/>
    <w:pPr>
      <w:widowControl w:val="0"/>
      <w:shd w:val="clear" w:color="auto" w:fill="FFFFFF"/>
      <w:spacing w:line="269" w:lineRule="exact"/>
      <w:jc w:val="right"/>
    </w:pPr>
    <w:rPr>
      <w:b/>
      <w:bCs/>
      <w:lang w:eastAsia="cs-CZ"/>
    </w:rPr>
  </w:style>
  <w:style w:type="paragraph" w:customStyle="1" w:styleId="Zkladntext23">
    <w:name w:val="Základní text2"/>
    <w:basedOn w:val="Normln"/>
    <w:link w:val="Zkladntext0"/>
    <w:rsid w:val="004F7C41"/>
    <w:pPr>
      <w:widowControl w:val="0"/>
      <w:shd w:val="clear" w:color="auto" w:fill="FFFFFF"/>
      <w:spacing w:after="240" w:line="269" w:lineRule="exact"/>
      <w:jc w:val="both"/>
    </w:pPr>
    <w:rPr>
      <w:sz w:val="23"/>
      <w:szCs w:val="23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887811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887811"/>
    <w:rPr>
      <w:sz w:val="16"/>
      <w:szCs w:val="16"/>
      <w:lang w:eastAsia="zh-CN"/>
    </w:rPr>
  </w:style>
  <w:style w:type="character" w:customStyle="1" w:styleId="Textodst1slChar">
    <w:name w:val="Text odst.1čísl Char"/>
    <w:basedOn w:val="Standardnpsmoodstavce"/>
    <w:link w:val="Textodst1sl"/>
    <w:rsid w:val="00C059C1"/>
    <w:rPr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D7E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D7E46"/>
    <w:rPr>
      <w:b/>
      <w:bCs/>
      <w:lang w:eastAsia="zh-CN"/>
    </w:rPr>
  </w:style>
  <w:style w:type="paragraph" w:styleId="Zhlav">
    <w:name w:val="header"/>
    <w:basedOn w:val="Normln"/>
    <w:link w:val="ZhlavChar"/>
    <w:uiPriority w:val="99"/>
    <w:semiHidden/>
    <w:unhideWhenUsed/>
    <w:rsid w:val="001D017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D017C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DokumentId xmlns="b5cc2ae1-2329-4532-9ccf-347daa3d07cd">233c5cb7-c9bc-4f3e-97ef-a255b7f153a4</DokumentId>
    <DruhDokumentu xmlns="B5CC2AE1-2329-4532-9CCF-347DAA3D07CD">Dopis</DruhDokumentu>
    <Pripad xmlns="B5CC2AE1-2329-4532-9CCF-347DAA3D07CD" xsi:nil="true"/>
    <Schvalil xmlns="B5CC2AE1-2329-4532-9CCF-347DAA3D07CD">
      <UserInfo>
        <DisplayName/>
        <AccountId xsi:nil="true"/>
        <AccountType/>
      </UserInfo>
    </Schvalil>
    <Poznamka xmlns="B5CC2AE1-2329-4532-9CCF-347DAA3D07CD" xsi:nil="true"/>
    <Klient xmlns="B5CC2AE1-2329-4532-9CCF-347DAA3D07CD" xsi:nil="true"/>
    <KlicovaSlova xmlns="B5CC2AE1-2329-4532-9CCF-347DAA3D07CD" xsi:nil="true"/>
    <StavDokumentu xmlns="B5CC2AE1-2329-4532-9CCF-347DAA3D07CD">Koncept</StavDokumentu>
    <Rizeni xmlns="B5CC2AE1-2329-4532-9CCF-347DAA3D07CD" xsi:nil="true"/>
    <MailId xmlns="B5CC2AE1-2329-4532-9CCF-347DAA3D07CD" xsi:nil="true"/>
    <StavSchvalovani xmlns="B5CC2AE1-2329-4532-9CCF-347DAA3D07CD">Neschváleno</StavSchvalovani>
    <NazevSouboruProtistrany xmlns="B5CC2AE1-2329-4532-9CCF-347DAA3D07C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Nový dokument" ma:contentTypeID="0x010100FCF6174201864D188B32A17E6260720600E8660ED1E36C4D87846FDE9D29607FA9001B8A7C9AA3A4E745ABD7C96BE1DF4F9B" ma:contentTypeVersion="25" ma:contentTypeDescription="Umožňuje vytvořit nový dokument v této knihovně" ma:contentTypeScope="" ma:versionID="b208d5143678c3a4aa7326e54e388ca9">
  <xsd:schema xmlns:xsd="http://www.w3.org/2001/XMLSchema" xmlns:p="http://schemas.microsoft.com/office/2006/metadata/properties" xmlns:ns2="B5CC2AE1-2329-4532-9CCF-347DAA3D07CD" xmlns:ns3="b5cc2ae1-2329-4532-9ccf-347daa3d07cd" targetNamespace="http://schemas.microsoft.com/office/2006/metadata/properties" ma:root="true" ma:fieldsID="a6fc48fd446f8a9d835c8575d1fcca1c" ns2:_="" ns3:_="">
    <xsd:import namespace="B5CC2AE1-2329-4532-9CCF-347DAA3D07CD"/>
    <xsd:import namespace="b5cc2ae1-2329-4532-9ccf-347daa3d07cd"/>
    <xsd:element name="properties">
      <xsd:complexType>
        <xsd:sequence>
          <xsd:element name="documentManagement">
            <xsd:complexType>
              <xsd:all>
                <xsd:element ref="ns2:DruhDokumentu"/>
                <xsd:element ref="ns2:KlicovaSlova" minOccurs="0"/>
                <xsd:element ref="ns2:Poznamka" minOccurs="0"/>
                <xsd:element ref="ns2:StavDokumentu"/>
                <xsd:element ref="ns2:StavSchvalovani"/>
                <xsd:element ref="ns2:Schvalil" minOccurs="0"/>
                <xsd:element ref="ns2:NazevSouboruProtistrany" minOccurs="0"/>
                <xsd:element ref="ns2:Rizeni" minOccurs="0"/>
                <xsd:element ref="ns2:MailId" minOccurs="0"/>
                <xsd:element ref="ns2:Pripad" minOccurs="0"/>
                <xsd:element ref="ns2:Klient" minOccurs="0"/>
                <xsd:element ref="ns3:DokumentI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ruhDokumentu" ma:index="8" ma:displayName="Druh dokumentu" ma:default="Dopis" ma:internalName="DruhDokumentu" ma:readOnly="false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" ma:index="9" nillable="true" ma:displayName="Klíčová slova" ma:internalName="KlicovaSlova">
      <xsd:simpleType>
        <xsd:restriction base="dms:Note"/>
      </xsd:simpleType>
    </xsd:element>
    <xsd:element name="Poznamka" ma:index="10" nillable="true" ma:displayName="Poznámka" ma:internalName="Poznamka">
      <xsd:simpleType>
        <xsd:restriction base="dms:Note"/>
      </xsd:simpleType>
    </xsd:element>
    <xsd:element name="StavDokumentu" ma:index="11" ma:displayName="Stav dokumentu" ma:default="Koncept" ma:internalName="StavDokumentu" ma:readOnly="false">
      <xsd:simpleType>
        <xsd:restriction base="dms:Choice">
          <xsd:enumeration value="Koncept"/>
          <xsd:enumeration value="Finální verze"/>
        </xsd:restriction>
      </xsd:simpleType>
    </xsd:element>
    <xsd:element name="StavSchvalovani" ma:index="12" ma:displayName="Stav schvalování" ma:default="Neschváleno" ma:internalName="StavSchvalovani" ma:readOnly="false">
      <xsd:simpleType>
        <xsd:restriction base="dms:Choice">
          <xsd:enumeration value="Schváleno"/>
          <xsd:enumeration value="Neschváleno"/>
        </xsd:restriction>
      </xsd:simpleType>
    </xsd:element>
    <xsd:element name="Schvalil" ma:index="13" nillable="true" ma:displayName="Schválil" ma:internalName="Schvalil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" ma:index="14" nillable="true" ma:displayName="Název souboru protistrany" ma:internalName="NazevSouboruProtistrany">
      <xsd:simpleType>
        <xsd:restriction base="dms:Text"/>
      </xsd:simpleType>
    </xsd:element>
    <xsd:element name="Rizeni" ma:index="15" nillable="true" ma:displayName="Řízení" ma:list="{c7e8d062-8404-43b5-8208-51d973557d54}" ma:internalName="Rizeni" ma:showField="SpisovaZnacka" ma:web="ee90dae6-6252-41da-83a4-160b6f300897">
      <xsd:simpleType>
        <xsd:restriction base="dms:Lookup"/>
      </xsd:simpleType>
    </xsd:element>
    <xsd:element name="MailId" ma:index="16" nillable="true" ma:displayName="MailId" ma:hidden="true" ma:internalName="MailId">
      <xsd:simpleType>
        <xsd:restriction base="dms:Text"/>
      </xsd:simpleType>
    </xsd:element>
    <xsd:element name="Pripad" ma:index="17" nillable="true" ma:displayName="Případ" ma:hidden="true" ma:list="{8c781a8c-5da7-4f06-8684-1f5ae7c514d1}" ma:internalName="Pripad" ma:showField="Title" ma:web="ee90dae6-6252-41da-83a4-160b6f300897">
      <xsd:simpleType>
        <xsd:restriction base="dms:Lookup"/>
      </xsd:simpleType>
    </xsd:element>
    <xsd:element name="Klient" ma:index="18" nillable="true" ma:displayName="Klient" ma:hidden="true" ma:list="{e49d14b7-25c8-4df0-bd3f-4f4429adaf1e}" ma:internalName="Klient" ma:showField="Title" ma:web="ee90dae6-6252-41da-83a4-160b6f300897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okumentId" ma:index="23" nillable="true" ma:displayName="Dokument ID" ma:internalName="DokumentId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7" ma:displayName="Název dokument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C2D46C9-19FC-4DBB-A279-CEF3B0330A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DF6B0A-1C6E-4902-ABDF-C839089C3E4B}">
  <ds:schemaRefs>
    <ds:schemaRef ds:uri="http://schemas.microsoft.com/office/2006/metadata/properties"/>
    <ds:schemaRef ds:uri="b5cc2ae1-2329-4532-9ccf-347daa3d07cd"/>
    <ds:schemaRef ds:uri="B5CC2AE1-2329-4532-9CCF-347DAA3D07CD"/>
  </ds:schemaRefs>
</ds:datastoreItem>
</file>

<file path=customXml/itemProps3.xml><?xml version="1.0" encoding="utf-8"?>
<ds:datastoreItem xmlns:ds="http://schemas.openxmlformats.org/officeDocument/2006/customXml" ds:itemID="{9A5F9A9C-5096-4F19-BFCE-49A9A4DAB4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CC2AE1-2329-4532-9CCF-347DAA3D07CD"/>
    <ds:schemaRef ds:uri="b5cc2ae1-2329-4532-9ccf-347daa3d07c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1599</Words>
  <Characters>9438</Characters>
  <Application>Microsoft Office Word</Application>
  <DocSecurity>0</DocSecurity>
  <Lines>78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pastekova</dc:creator>
  <cp:lastModifiedBy>Krkošková Lenka</cp:lastModifiedBy>
  <cp:revision>6</cp:revision>
  <dcterms:created xsi:type="dcterms:W3CDTF">2022-06-05T14:43:00Z</dcterms:created>
  <dcterms:modified xsi:type="dcterms:W3CDTF">2022-07-19T07:50:00Z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0x010100FCF6174201864D188B32A17E6260720600E8660ED1E36C4D87846FDE9D29607FA9001B8A7C9AA3A4E745ABD7C96BE1DF4F9B</vt:lpwstr>
  </property>
</Properties>
</file>